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30F4D">
            <w:pPr>
              <w:pStyle w:val="Header"/>
              <w:spacing w:before="120" w:after="120"/>
            </w:pPr>
            <w:r>
              <w:t>NPRR Number</w:t>
            </w:r>
          </w:p>
        </w:tc>
        <w:tc>
          <w:tcPr>
            <w:tcW w:w="1260" w:type="dxa"/>
            <w:tcBorders>
              <w:bottom w:val="single" w:sz="4" w:space="0" w:color="auto"/>
            </w:tcBorders>
            <w:vAlign w:val="center"/>
          </w:tcPr>
          <w:p w14:paraId="58DFDEEC" w14:textId="6DE4DC06" w:rsidR="00067FE2" w:rsidRDefault="00E56C9C" w:rsidP="00330F4D">
            <w:pPr>
              <w:pStyle w:val="Header"/>
              <w:spacing w:before="120" w:after="120"/>
              <w:jc w:val="center"/>
            </w:pPr>
            <w:hyperlink r:id="rId11" w:history="1">
              <w:r w:rsidRPr="00E56C9C">
                <w:rPr>
                  <w:rStyle w:val="Hyperlink"/>
                </w:rPr>
                <w:t>1242</w:t>
              </w:r>
            </w:hyperlink>
          </w:p>
        </w:tc>
        <w:tc>
          <w:tcPr>
            <w:tcW w:w="900" w:type="dxa"/>
            <w:tcBorders>
              <w:bottom w:val="single" w:sz="4" w:space="0" w:color="auto"/>
            </w:tcBorders>
            <w:shd w:val="clear" w:color="auto" w:fill="FFFFFF"/>
            <w:vAlign w:val="center"/>
          </w:tcPr>
          <w:p w14:paraId="1F77FB52" w14:textId="77777777" w:rsidR="00067FE2" w:rsidRDefault="00067FE2" w:rsidP="00330F4D">
            <w:pPr>
              <w:pStyle w:val="Header"/>
              <w:spacing w:before="120" w:after="120"/>
            </w:pPr>
            <w:r>
              <w:t>NPRR Title</w:t>
            </w:r>
          </w:p>
        </w:tc>
        <w:tc>
          <w:tcPr>
            <w:tcW w:w="6660" w:type="dxa"/>
            <w:tcBorders>
              <w:bottom w:val="single" w:sz="4" w:space="0" w:color="auto"/>
            </w:tcBorders>
            <w:vAlign w:val="center"/>
          </w:tcPr>
          <w:p w14:paraId="58F14EBB" w14:textId="7DA7B9B9" w:rsidR="00067FE2" w:rsidRDefault="00330F4D" w:rsidP="00330F4D">
            <w:pPr>
              <w:pStyle w:val="Header"/>
              <w:spacing w:before="120" w:after="120"/>
            </w:pPr>
            <w:r>
              <w:t>Related to VCMRR</w:t>
            </w:r>
            <w:r w:rsidR="00E56C9C">
              <w:t>042</w:t>
            </w:r>
            <w:r>
              <w:t>, SO</w:t>
            </w:r>
            <w:r>
              <w:rPr>
                <w:vertAlign w:val="subscript"/>
              </w:rPr>
              <w:t xml:space="preserve">2 </w:t>
            </w:r>
            <w:r>
              <w:t>and NO</w:t>
            </w:r>
            <w:r>
              <w:rPr>
                <w:vertAlign w:val="subscript"/>
              </w:rPr>
              <w:t xml:space="preserve">x </w:t>
            </w:r>
            <w:r>
              <w:t>Emission Index Prices Used in Verifiable Cost Calculations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330F4D">
            <w:pPr>
              <w:pStyle w:val="Header"/>
              <w:spacing w:before="120" w:after="120"/>
              <w:rPr>
                <w:bCs w:val="0"/>
              </w:rPr>
            </w:pPr>
            <w:r w:rsidRPr="00E01925">
              <w:rPr>
                <w:bCs w:val="0"/>
              </w:rPr>
              <w:t>Date Posted</w:t>
            </w:r>
          </w:p>
        </w:tc>
        <w:tc>
          <w:tcPr>
            <w:tcW w:w="7560" w:type="dxa"/>
            <w:gridSpan w:val="2"/>
            <w:vAlign w:val="center"/>
          </w:tcPr>
          <w:p w14:paraId="16A45634" w14:textId="60BE50EA" w:rsidR="00067FE2" w:rsidRPr="00E01925" w:rsidRDefault="00330F4D" w:rsidP="00330F4D">
            <w:pPr>
              <w:pStyle w:val="NormalArial"/>
              <w:spacing w:before="120" w:after="120"/>
            </w:pPr>
            <w:r>
              <w:t>July 23,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330F4D">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433115B4" w:rsidR="009D17F0" w:rsidRPr="00FB509B" w:rsidRDefault="0066370F" w:rsidP="00330F4D">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30F4D">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22B6A88" w:rsidR="009D17F0" w:rsidRPr="00FB509B" w:rsidRDefault="0083467F" w:rsidP="00330F4D">
            <w:pPr>
              <w:pStyle w:val="NormalArial"/>
              <w:spacing w:before="120" w:after="120"/>
            </w:pPr>
            <w: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30F4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F5560D" w:rsidR="00C9766A" w:rsidRPr="00FB509B" w:rsidRDefault="00330F4D" w:rsidP="00330F4D">
            <w:pPr>
              <w:pStyle w:val="NormalArial"/>
              <w:spacing w:before="120" w:after="120"/>
            </w:pPr>
            <w:r>
              <w:t xml:space="preserve">Verifiable Cost Revision Request (VCMRR) </w:t>
            </w:r>
            <w:r w:rsidR="00E56C9C">
              <w:t>042</w:t>
            </w:r>
            <w:r>
              <w:t>, SO</w:t>
            </w:r>
            <w:r>
              <w:rPr>
                <w:vertAlign w:val="subscript"/>
              </w:rPr>
              <w:t xml:space="preserve">2 </w:t>
            </w:r>
            <w:r>
              <w:t>and NO</w:t>
            </w:r>
            <w:r>
              <w:rPr>
                <w:vertAlign w:val="subscript"/>
              </w:rPr>
              <w:t xml:space="preserve">x </w:t>
            </w:r>
            <w:r>
              <w:t>Emission Index Prices Used in Verifiable Cost Calculations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330F4D">
            <w:pPr>
              <w:pStyle w:val="Header"/>
              <w:spacing w:before="120" w:after="120"/>
            </w:pPr>
            <w:r>
              <w:t>Revision Description</w:t>
            </w:r>
          </w:p>
        </w:tc>
        <w:tc>
          <w:tcPr>
            <w:tcW w:w="7560" w:type="dxa"/>
            <w:gridSpan w:val="2"/>
            <w:tcBorders>
              <w:bottom w:val="single" w:sz="4" w:space="0" w:color="auto"/>
            </w:tcBorders>
            <w:vAlign w:val="center"/>
          </w:tcPr>
          <w:p w14:paraId="6A00AE95" w14:textId="5C99684D" w:rsidR="009D17F0" w:rsidRPr="00FB509B" w:rsidRDefault="0083467F" w:rsidP="00330F4D">
            <w:pPr>
              <w:pStyle w:val="NormalArial"/>
              <w:spacing w:before="120" w:after="120"/>
            </w:pPr>
            <w:r>
              <w:t>This Nodal Protocol Revision Request (NPRR) add</w:t>
            </w:r>
            <w:r w:rsidR="00330F4D">
              <w:t>s</w:t>
            </w:r>
            <w:r>
              <w:t xml:space="preserve"> a user fee for Resource Entities with Generation Resources</w:t>
            </w:r>
            <w:r w:rsidR="00BC0E8C">
              <w:t xml:space="preserve"> with emission costs</w:t>
            </w:r>
            <w:r>
              <w:t xml:space="preserve"> to cover ERCOT’s annual subscription costs for emission cost indices.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330F4D">
            <w:pPr>
              <w:pStyle w:val="Header"/>
              <w:spacing w:before="120" w:after="120"/>
            </w:pPr>
            <w:r>
              <w:t>Reason for Revision</w:t>
            </w:r>
          </w:p>
        </w:tc>
        <w:tc>
          <w:tcPr>
            <w:tcW w:w="7560" w:type="dxa"/>
            <w:gridSpan w:val="2"/>
            <w:vAlign w:val="center"/>
          </w:tcPr>
          <w:p w14:paraId="43F2A15B" w14:textId="2E5F3F89"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4.4pt;height:14.4pt" o:ole="">
                  <v:imagedata r:id="rId12" o:title=""/>
                </v:shape>
                <w:control r:id="rId13" w:name="TextBox112" w:shapeid="_x0000_i1039"/>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1ACFB286"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2" type="#_x0000_t75" style="width:14.4pt;height:14.4pt" o:ole="">
                  <v:imagedata r:id="rId15" o:title=""/>
                </v:shape>
                <w:control r:id="rId16" w:name="TextBox17" w:shapeid="_x0000_i1042"/>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2601CBB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5" type="#_x0000_t75" style="width:14.4pt;height:14.4pt" o:ole="">
                  <v:imagedata r:id="rId12" o:title=""/>
                </v:shape>
                <w:control r:id="rId18" w:name="TextBox122" w:shapeid="_x0000_i1045"/>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48FA96C1" w:rsidR="00E71C39" w:rsidRDefault="00E71C39" w:rsidP="00E71C39">
            <w:pPr>
              <w:pStyle w:val="NormalArial"/>
              <w:spacing w:before="120"/>
              <w:rPr>
                <w:iCs/>
                <w:kern w:val="24"/>
              </w:rPr>
            </w:pPr>
            <w:r w:rsidRPr="006629C8">
              <w:object w:dxaOrig="225" w:dyaOrig="225" w14:anchorId="200A7673">
                <v:shape id="_x0000_i1048" type="#_x0000_t75" style="width:14.4pt;height:14.4pt" o:ole="">
                  <v:imagedata r:id="rId12" o:title=""/>
                </v:shape>
                <w:control r:id="rId20" w:name="TextBox13" w:shapeid="_x0000_i1048"/>
              </w:object>
            </w:r>
            <w:r w:rsidRPr="006629C8">
              <w:t xml:space="preserve">  </w:t>
            </w:r>
            <w:r w:rsidR="00ED3965" w:rsidRPr="00344591">
              <w:rPr>
                <w:iCs/>
                <w:kern w:val="24"/>
              </w:rPr>
              <w:t>General system and/or process improvement(s)</w:t>
            </w:r>
          </w:p>
          <w:p w14:paraId="17096D73" w14:textId="3386A282" w:rsidR="00E71C39" w:rsidRDefault="00E71C39" w:rsidP="00E71C39">
            <w:pPr>
              <w:pStyle w:val="NormalArial"/>
              <w:spacing w:before="120"/>
              <w:rPr>
                <w:iCs/>
                <w:kern w:val="24"/>
              </w:rPr>
            </w:pPr>
            <w:r w:rsidRPr="006629C8">
              <w:object w:dxaOrig="225" w:dyaOrig="225" w14:anchorId="4C6ED319">
                <v:shape id="_x0000_i1051" type="#_x0000_t75" style="width:14.4pt;height:14.4pt" o:ole="">
                  <v:imagedata r:id="rId12" o:title=""/>
                </v:shape>
                <w:control r:id="rId21" w:name="TextBox14" w:shapeid="_x0000_i1051"/>
              </w:object>
            </w:r>
            <w:r w:rsidRPr="006629C8">
              <w:t xml:space="preserve">  </w:t>
            </w:r>
            <w:r>
              <w:rPr>
                <w:iCs/>
                <w:kern w:val="24"/>
              </w:rPr>
              <w:t>Regulatory requirements</w:t>
            </w:r>
          </w:p>
          <w:p w14:paraId="5FB89AD5" w14:textId="57D58E6E" w:rsidR="00E71C39" w:rsidRPr="00CD242D" w:rsidRDefault="00E71C39" w:rsidP="00E71C39">
            <w:pPr>
              <w:pStyle w:val="NormalArial"/>
              <w:spacing w:before="120"/>
              <w:rPr>
                <w:rFonts w:cs="Arial"/>
                <w:color w:val="000000"/>
              </w:rPr>
            </w:pPr>
            <w:r w:rsidRPr="006629C8">
              <w:object w:dxaOrig="225" w:dyaOrig="225" w14:anchorId="52A53E32">
                <v:shape id="_x0000_i1054" type="#_x0000_t75" style="width:14.4pt;height:14.4pt" o:ole="">
                  <v:imagedata r:id="rId12" o:title=""/>
                </v:shape>
                <w:control r:id="rId22" w:name="TextBox15" w:shapeid="_x0000_i1054"/>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330F4D">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313E5647" w14:textId="7DA3A666" w:rsidR="00625E5D" w:rsidRPr="00625E5D" w:rsidRDefault="00ED4879" w:rsidP="00625E5D">
            <w:pPr>
              <w:pStyle w:val="NormalArial"/>
              <w:spacing w:before="120" w:after="120"/>
              <w:rPr>
                <w:iCs/>
                <w:kern w:val="24"/>
              </w:rPr>
            </w:pPr>
            <w:r>
              <w:t>To facilitate ERCOT’s review of emissions costs</w:t>
            </w:r>
            <w:r w:rsidR="007D73CE">
              <w:t xml:space="preserve">, </w:t>
            </w:r>
            <w:r>
              <w:t xml:space="preserve">specifically </w:t>
            </w:r>
            <w:r w:rsidR="007D73CE" w:rsidRPr="00D776A7">
              <w:t>sulfur dioxide (SO</w:t>
            </w:r>
            <w:r w:rsidR="007D73CE" w:rsidRPr="00D776A7">
              <w:rPr>
                <w:vertAlign w:val="subscript"/>
              </w:rPr>
              <w:t>2</w:t>
            </w:r>
            <w:r w:rsidR="007D73CE" w:rsidRPr="00D776A7">
              <w:t>) and nitrogen oxide (NO</w:t>
            </w:r>
            <w:r w:rsidR="007D73CE">
              <w:rPr>
                <w:vertAlign w:val="subscript"/>
              </w:rPr>
              <w:t>X</w:t>
            </w:r>
            <w:r w:rsidR="007D73CE" w:rsidRPr="00D776A7">
              <w:t>)</w:t>
            </w:r>
            <w:r>
              <w:t xml:space="preserve">), access to vendor data is necessary.  To help ERCOT reduce its annual costs, this NPRR would add a user fee covered by </w:t>
            </w:r>
            <w:r w:rsidR="007D73CE">
              <w:t>Qualified Scheduling Entities (</w:t>
            </w:r>
            <w:r>
              <w:t>QSEs</w:t>
            </w:r>
            <w:r w:rsidR="007D73CE">
              <w:t>)</w:t>
            </w:r>
            <w:r>
              <w:t xml:space="preserve"> with </w:t>
            </w:r>
            <w:r w:rsidR="007D73CE">
              <w:t>G</w:t>
            </w:r>
            <w:r>
              <w:t xml:space="preserve">eneration </w:t>
            </w:r>
            <w:r w:rsidR="007D73CE">
              <w:t>R</w:t>
            </w:r>
            <w:r>
              <w:t xml:space="preserve">esources that </w:t>
            </w:r>
            <w:r w:rsidR="003B14A2">
              <w:t xml:space="preserve">produce </w:t>
            </w:r>
            <w:r>
              <w:t xml:space="preserve">emissions.  The </w:t>
            </w:r>
            <w:r>
              <w:lastRenderedPageBreak/>
              <w:t xml:space="preserve">index prices are subject to volatility due to scarcity of allowances and upcoming trading activity as Environmental Protection Agency (EPA) rules are adopted and implemented.  It is important for ERCOT to be able to track the range in seasonal index prices across the assigned EPA Group 2 or </w:t>
            </w:r>
            <w:r w:rsidR="007D73CE">
              <w:t xml:space="preserve">Group </w:t>
            </w:r>
            <w:r>
              <w:t xml:space="preserve">3 since these </w:t>
            </w:r>
            <w:r w:rsidR="003B14A2">
              <w:t xml:space="preserve">reflect </w:t>
            </w:r>
            <w:r>
              <w:t xml:space="preserve">costs </w:t>
            </w:r>
            <w:r w:rsidR="003B14A2">
              <w:t xml:space="preserve">to purchase or opportunity costs of using allowances that </w:t>
            </w:r>
            <w:r>
              <w:t>are included in Generation Resources’ verifiable costs.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rsidRPr="00330F4D" w14:paraId="18960E6E" w14:textId="77777777" w:rsidTr="00D176CF">
        <w:trPr>
          <w:cantSplit/>
          <w:trHeight w:val="432"/>
        </w:trPr>
        <w:tc>
          <w:tcPr>
            <w:tcW w:w="2880" w:type="dxa"/>
            <w:shd w:val="clear" w:color="auto" w:fill="FFFFFF"/>
            <w:vAlign w:val="center"/>
          </w:tcPr>
          <w:p w14:paraId="3D988A51" w14:textId="751CBC44" w:rsidR="00176375" w:rsidRPr="00330F4D" w:rsidRDefault="009A3772" w:rsidP="00176375">
            <w:pPr>
              <w:pStyle w:val="Header"/>
              <w:rPr>
                <w:bCs w:val="0"/>
              </w:rPr>
            </w:pPr>
            <w:r w:rsidRPr="00330F4D">
              <w:rPr>
                <w:bCs w:val="0"/>
              </w:rPr>
              <w:t>Name</w:t>
            </w:r>
          </w:p>
        </w:tc>
        <w:tc>
          <w:tcPr>
            <w:tcW w:w="7560" w:type="dxa"/>
            <w:vAlign w:val="center"/>
          </w:tcPr>
          <w:p w14:paraId="1FFF1A06" w14:textId="4AD447D2" w:rsidR="009A3772" w:rsidRPr="00330F4D" w:rsidRDefault="0083467F">
            <w:pPr>
              <w:pStyle w:val="NormalArial"/>
            </w:pPr>
            <w:r w:rsidRPr="00330F4D">
              <w:t>Katie Rich</w:t>
            </w:r>
          </w:p>
        </w:tc>
      </w:tr>
      <w:tr w:rsidR="009A3772" w:rsidRPr="00330F4D" w14:paraId="7FB64D61" w14:textId="77777777" w:rsidTr="00D176CF">
        <w:trPr>
          <w:cantSplit/>
          <w:trHeight w:val="432"/>
        </w:trPr>
        <w:tc>
          <w:tcPr>
            <w:tcW w:w="2880" w:type="dxa"/>
            <w:shd w:val="clear" w:color="auto" w:fill="FFFFFF"/>
            <w:vAlign w:val="center"/>
          </w:tcPr>
          <w:p w14:paraId="4FB458EB" w14:textId="77777777" w:rsidR="009A3772" w:rsidRPr="00330F4D" w:rsidRDefault="009A3772">
            <w:pPr>
              <w:pStyle w:val="Header"/>
              <w:rPr>
                <w:bCs w:val="0"/>
              </w:rPr>
            </w:pPr>
            <w:r w:rsidRPr="00330F4D">
              <w:rPr>
                <w:bCs w:val="0"/>
              </w:rPr>
              <w:t>E-mail Address</w:t>
            </w:r>
          </w:p>
        </w:tc>
        <w:tc>
          <w:tcPr>
            <w:tcW w:w="7560" w:type="dxa"/>
            <w:vAlign w:val="center"/>
          </w:tcPr>
          <w:p w14:paraId="54C409BC" w14:textId="1AE6D588" w:rsidR="009A3772" w:rsidRPr="00330F4D" w:rsidRDefault="0093677F">
            <w:pPr>
              <w:pStyle w:val="NormalArial"/>
            </w:pPr>
            <w:hyperlink r:id="rId23" w:history="1">
              <w:r w:rsidR="0083467F" w:rsidRPr="00330F4D">
                <w:rPr>
                  <w:rStyle w:val="Hyperlink"/>
                </w:rPr>
                <w:t>katie.rich@vistracorp.com</w:t>
              </w:r>
            </w:hyperlink>
          </w:p>
        </w:tc>
      </w:tr>
      <w:tr w:rsidR="009A3772" w:rsidRPr="00330F4D" w14:paraId="343A715E" w14:textId="77777777" w:rsidTr="00D176CF">
        <w:trPr>
          <w:cantSplit/>
          <w:trHeight w:val="432"/>
        </w:trPr>
        <w:tc>
          <w:tcPr>
            <w:tcW w:w="2880" w:type="dxa"/>
            <w:shd w:val="clear" w:color="auto" w:fill="FFFFFF"/>
            <w:vAlign w:val="center"/>
          </w:tcPr>
          <w:p w14:paraId="0FC38B83" w14:textId="77777777" w:rsidR="009A3772" w:rsidRPr="00330F4D" w:rsidRDefault="009A3772">
            <w:pPr>
              <w:pStyle w:val="Header"/>
              <w:rPr>
                <w:bCs w:val="0"/>
              </w:rPr>
            </w:pPr>
            <w:r w:rsidRPr="00330F4D">
              <w:rPr>
                <w:bCs w:val="0"/>
              </w:rPr>
              <w:t>Company</w:t>
            </w:r>
          </w:p>
        </w:tc>
        <w:tc>
          <w:tcPr>
            <w:tcW w:w="7560" w:type="dxa"/>
            <w:vAlign w:val="center"/>
          </w:tcPr>
          <w:p w14:paraId="5BCBCB13" w14:textId="637600B7" w:rsidR="009A3772" w:rsidRPr="00330F4D" w:rsidRDefault="0083467F">
            <w:pPr>
              <w:pStyle w:val="NormalArial"/>
            </w:pPr>
            <w:r w:rsidRPr="00330F4D">
              <w:rPr>
                <w:color w:val="000000"/>
              </w:rPr>
              <w:t>Luminant Generation Company LLC</w:t>
            </w:r>
          </w:p>
        </w:tc>
      </w:tr>
      <w:tr w:rsidR="009A3772" w:rsidRPr="00330F4D"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330F4D" w:rsidRDefault="009A3772">
            <w:pPr>
              <w:pStyle w:val="Header"/>
              <w:rPr>
                <w:bCs w:val="0"/>
              </w:rPr>
            </w:pPr>
            <w:r w:rsidRPr="00330F4D">
              <w:rPr>
                <w:bCs w:val="0"/>
              </w:rPr>
              <w:t>Phone Number</w:t>
            </w:r>
          </w:p>
        </w:tc>
        <w:tc>
          <w:tcPr>
            <w:tcW w:w="7560" w:type="dxa"/>
            <w:tcBorders>
              <w:bottom w:val="single" w:sz="4" w:space="0" w:color="auto"/>
            </w:tcBorders>
            <w:vAlign w:val="center"/>
          </w:tcPr>
          <w:p w14:paraId="69130F99" w14:textId="77777777" w:rsidR="009A3772" w:rsidRPr="00330F4D" w:rsidRDefault="009A3772">
            <w:pPr>
              <w:pStyle w:val="NormalArial"/>
            </w:pPr>
          </w:p>
        </w:tc>
      </w:tr>
      <w:tr w:rsidR="009A3772" w:rsidRPr="00330F4D" w14:paraId="5A40C307" w14:textId="77777777" w:rsidTr="00D176CF">
        <w:trPr>
          <w:cantSplit/>
          <w:trHeight w:val="432"/>
        </w:trPr>
        <w:tc>
          <w:tcPr>
            <w:tcW w:w="2880" w:type="dxa"/>
            <w:shd w:val="clear" w:color="auto" w:fill="FFFFFF"/>
            <w:vAlign w:val="center"/>
          </w:tcPr>
          <w:p w14:paraId="0D6A67F9" w14:textId="77777777" w:rsidR="009A3772" w:rsidRPr="00330F4D" w:rsidRDefault="009A3772">
            <w:pPr>
              <w:pStyle w:val="Header"/>
              <w:rPr>
                <w:bCs w:val="0"/>
              </w:rPr>
            </w:pPr>
            <w:r w:rsidRPr="00330F4D">
              <w:rPr>
                <w:bCs w:val="0"/>
              </w:rPr>
              <w:t>Cell Number</w:t>
            </w:r>
          </w:p>
        </w:tc>
        <w:tc>
          <w:tcPr>
            <w:tcW w:w="7560" w:type="dxa"/>
            <w:vAlign w:val="center"/>
          </w:tcPr>
          <w:p w14:paraId="46237B5F" w14:textId="101866F2" w:rsidR="009A3772" w:rsidRPr="00330F4D" w:rsidRDefault="0083467F">
            <w:pPr>
              <w:pStyle w:val="NormalArial"/>
            </w:pPr>
            <w:r w:rsidRPr="00330F4D">
              <w:rPr>
                <w:color w:val="000000"/>
              </w:rPr>
              <w:t>737-313-9351</w:t>
            </w:r>
          </w:p>
        </w:tc>
      </w:tr>
      <w:tr w:rsidR="009A3772" w:rsidRPr="00330F4D"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330F4D" w:rsidRDefault="009A3772">
            <w:pPr>
              <w:pStyle w:val="Header"/>
              <w:rPr>
                <w:bCs w:val="0"/>
              </w:rPr>
            </w:pPr>
            <w:r w:rsidRPr="00330F4D">
              <w:rPr>
                <w:bCs w:val="0"/>
              </w:rPr>
              <w:t>Market Segment</w:t>
            </w:r>
          </w:p>
        </w:tc>
        <w:tc>
          <w:tcPr>
            <w:tcW w:w="7560" w:type="dxa"/>
            <w:tcBorders>
              <w:bottom w:val="single" w:sz="4" w:space="0" w:color="auto"/>
            </w:tcBorders>
            <w:vAlign w:val="center"/>
          </w:tcPr>
          <w:p w14:paraId="2A021FEE" w14:textId="49F2F2F8" w:rsidR="009A3772" w:rsidRPr="00330F4D" w:rsidRDefault="0083467F">
            <w:pPr>
              <w:pStyle w:val="NormalArial"/>
            </w:pPr>
            <w:r w:rsidRPr="00330F4D">
              <w:rPr>
                <w:color w:val="000000"/>
              </w:rPr>
              <w:t>Independent Generator</w:t>
            </w:r>
          </w:p>
        </w:tc>
      </w:tr>
      <w:bookmarkEnd w:id="0"/>
    </w:tbl>
    <w:p w14:paraId="59629A3C" w14:textId="77777777" w:rsidR="009A3772" w:rsidRPr="00330F4D"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330F4D" w14:paraId="13F6A781" w14:textId="77777777" w:rsidTr="00D176CF">
        <w:trPr>
          <w:cantSplit/>
          <w:trHeight w:val="432"/>
        </w:trPr>
        <w:tc>
          <w:tcPr>
            <w:tcW w:w="10440" w:type="dxa"/>
            <w:gridSpan w:val="2"/>
            <w:vAlign w:val="center"/>
          </w:tcPr>
          <w:p w14:paraId="36C3E360" w14:textId="77777777" w:rsidR="009A3772" w:rsidRPr="00330F4D" w:rsidRDefault="009A3772" w:rsidP="007C199B">
            <w:pPr>
              <w:pStyle w:val="NormalArial"/>
              <w:jc w:val="center"/>
              <w:rPr>
                <w:b/>
              </w:rPr>
            </w:pPr>
            <w:r w:rsidRPr="00330F4D">
              <w:rPr>
                <w:b/>
              </w:rPr>
              <w:t>Market Rules Staff Contact</w:t>
            </w:r>
          </w:p>
        </w:tc>
      </w:tr>
      <w:tr w:rsidR="009A3772" w:rsidRPr="00330F4D" w14:paraId="10A3A547" w14:textId="77777777" w:rsidTr="00D176CF">
        <w:trPr>
          <w:cantSplit/>
          <w:trHeight w:val="432"/>
        </w:trPr>
        <w:tc>
          <w:tcPr>
            <w:tcW w:w="2880" w:type="dxa"/>
            <w:vAlign w:val="center"/>
          </w:tcPr>
          <w:p w14:paraId="7884BA3B" w14:textId="77777777" w:rsidR="009A3772" w:rsidRPr="00330F4D" w:rsidRDefault="009A3772">
            <w:pPr>
              <w:pStyle w:val="NormalArial"/>
              <w:rPr>
                <w:b/>
              </w:rPr>
            </w:pPr>
            <w:r w:rsidRPr="00330F4D">
              <w:rPr>
                <w:b/>
              </w:rPr>
              <w:t>Name</w:t>
            </w:r>
          </w:p>
        </w:tc>
        <w:tc>
          <w:tcPr>
            <w:tcW w:w="7560" w:type="dxa"/>
            <w:vAlign w:val="center"/>
          </w:tcPr>
          <w:p w14:paraId="16E95662" w14:textId="3E1DD54A" w:rsidR="009A3772" w:rsidRPr="00330F4D" w:rsidRDefault="00330F4D">
            <w:pPr>
              <w:pStyle w:val="NormalArial"/>
            </w:pPr>
            <w:r>
              <w:t>Brittney Albracht</w:t>
            </w:r>
          </w:p>
        </w:tc>
      </w:tr>
      <w:tr w:rsidR="009A3772" w:rsidRPr="00330F4D" w14:paraId="6B648C6B" w14:textId="77777777" w:rsidTr="00D176CF">
        <w:trPr>
          <w:cantSplit/>
          <w:trHeight w:val="432"/>
        </w:trPr>
        <w:tc>
          <w:tcPr>
            <w:tcW w:w="2880" w:type="dxa"/>
            <w:vAlign w:val="center"/>
          </w:tcPr>
          <w:p w14:paraId="710846B1" w14:textId="77777777" w:rsidR="009A3772" w:rsidRPr="00330F4D" w:rsidRDefault="009A3772">
            <w:pPr>
              <w:pStyle w:val="NormalArial"/>
              <w:rPr>
                <w:b/>
              </w:rPr>
            </w:pPr>
            <w:r w:rsidRPr="00330F4D">
              <w:rPr>
                <w:b/>
              </w:rPr>
              <w:t>E-Mail Address</w:t>
            </w:r>
          </w:p>
        </w:tc>
        <w:tc>
          <w:tcPr>
            <w:tcW w:w="7560" w:type="dxa"/>
            <w:vAlign w:val="center"/>
          </w:tcPr>
          <w:p w14:paraId="658CF374" w14:textId="10976E09" w:rsidR="009A3772" w:rsidRPr="00330F4D" w:rsidRDefault="0093677F">
            <w:pPr>
              <w:pStyle w:val="NormalArial"/>
            </w:pPr>
            <w:hyperlink r:id="rId24" w:history="1">
              <w:r w:rsidR="00330F4D" w:rsidRPr="00C47AE4">
                <w:rPr>
                  <w:rStyle w:val="Hyperlink"/>
                </w:rPr>
                <w:t>Brittney.Albracht@ercot.com</w:t>
              </w:r>
            </w:hyperlink>
            <w:r w:rsidR="00330F4D">
              <w:t xml:space="preserve"> </w:t>
            </w:r>
          </w:p>
        </w:tc>
      </w:tr>
      <w:tr w:rsidR="009A3772" w:rsidRPr="00330F4D" w14:paraId="4DE85C0D" w14:textId="77777777" w:rsidTr="00D176CF">
        <w:trPr>
          <w:cantSplit/>
          <w:trHeight w:val="432"/>
        </w:trPr>
        <w:tc>
          <w:tcPr>
            <w:tcW w:w="2880" w:type="dxa"/>
            <w:vAlign w:val="center"/>
          </w:tcPr>
          <w:p w14:paraId="0B6BD890" w14:textId="77777777" w:rsidR="009A3772" w:rsidRPr="00330F4D" w:rsidRDefault="009A3772">
            <w:pPr>
              <w:pStyle w:val="NormalArial"/>
              <w:rPr>
                <w:b/>
              </w:rPr>
            </w:pPr>
            <w:r w:rsidRPr="00330F4D">
              <w:rPr>
                <w:b/>
              </w:rPr>
              <w:t>Phone Number</w:t>
            </w:r>
          </w:p>
        </w:tc>
        <w:tc>
          <w:tcPr>
            <w:tcW w:w="7560" w:type="dxa"/>
            <w:vAlign w:val="center"/>
          </w:tcPr>
          <w:p w14:paraId="435FD12C" w14:textId="62939400" w:rsidR="009A3772" w:rsidRPr="00330F4D" w:rsidRDefault="00330F4D">
            <w:pPr>
              <w:pStyle w:val="NormalArial"/>
            </w:pPr>
            <w:r>
              <w:t>512-225-7027</w:t>
            </w:r>
          </w:p>
        </w:tc>
      </w:tr>
    </w:tbl>
    <w:p w14:paraId="2EDFB39C" w14:textId="77777777" w:rsidR="006C720B" w:rsidRDefault="006C720B" w:rsidP="006C72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720B" w14:paraId="5748EBF0" w14:textId="77777777" w:rsidTr="00A54C1C">
        <w:trPr>
          <w:trHeight w:val="350"/>
        </w:trPr>
        <w:tc>
          <w:tcPr>
            <w:tcW w:w="10440" w:type="dxa"/>
            <w:tcBorders>
              <w:bottom w:val="single" w:sz="4" w:space="0" w:color="auto"/>
            </w:tcBorders>
            <w:shd w:val="clear" w:color="auto" w:fill="FFFFFF"/>
            <w:vAlign w:val="center"/>
          </w:tcPr>
          <w:p w14:paraId="56FA317A" w14:textId="77777777" w:rsidR="006C720B" w:rsidRDefault="006C720B" w:rsidP="00A54C1C">
            <w:pPr>
              <w:pStyle w:val="Header"/>
              <w:jc w:val="center"/>
            </w:pPr>
            <w:r>
              <w:t>Market Rules Notes</w:t>
            </w:r>
          </w:p>
        </w:tc>
      </w:tr>
    </w:tbl>
    <w:p w14:paraId="1CF0A598" w14:textId="77777777" w:rsidR="006C720B" w:rsidRPr="006C720B" w:rsidRDefault="006C720B" w:rsidP="006C720B">
      <w:pPr>
        <w:tabs>
          <w:tab w:val="num" w:pos="0"/>
        </w:tabs>
        <w:spacing w:before="120" w:after="120"/>
        <w:rPr>
          <w:rFonts w:ascii="Arial" w:hAnsi="Arial" w:cs="Arial"/>
        </w:rPr>
      </w:pPr>
      <w:r w:rsidRPr="006C720B">
        <w:rPr>
          <w:rFonts w:ascii="Arial" w:hAnsi="Arial" w:cs="Arial"/>
        </w:rPr>
        <w:t>Please note that the following NPRR(s) also propose revisions to the following section(s):</w:t>
      </w:r>
    </w:p>
    <w:p w14:paraId="396D9763" w14:textId="714AC743" w:rsidR="006C720B" w:rsidRPr="006C720B" w:rsidRDefault="006C720B" w:rsidP="006C720B">
      <w:pPr>
        <w:numPr>
          <w:ilvl w:val="0"/>
          <w:numId w:val="21"/>
        </w:numPr>
        <w:rPr>
          <w:rFonts w:ascii="Arial" w:hAnsi="Arial" w:cs="Arial"/>
        </w:rPr>
      </w:pPr>
      <w:r w:rsidRPr="006C720B">
        <w:rPr>
          <w:rFonts w:ascii="Arial" w:hAnsi="Arial" w:cs="Arial"/>
        </w:rPr>
        <w:t>NPRR</w:t>
      </w:r>
      <w:r w:rsidRPr="006C720B">
        <w:rPr>
          <w:rFonts w:ascii="Arial" w:hAnsi="Arial" w:cs="Arial"/>
        </w:rPr>
        <w:t xml:space="preserve">1202, </w:t>
      </w:r>
      <w:r w:rsidRPr="006C720B">
        <w:rPr>
          <w:rFonts w:ascii="Arial" w:hAnsi="Arial" w:cs="Arial"/>
        </w:rPr>
        <w:t>Refundable Deposits for Large Load Interconnection Studies</w:t>
      </w:r>
    </w:p>
    <w:p w14:paraId="3C558C9A" w14:textId="77777777" w:rsidR="006C720B" w:rsidRPr="006C720B" w:rsidRDefault="006C720B" w:rsidP="006C720B">
      <w:pPr>
        <w:numPr>
          <w:ilvl w:val="1"/>
          <w:numId w:val="21"/>
        </w:numPr>
        <w:spacing w:after="120"/>
        <w:rPr>
          <w:rFonts w:ascii="Arial" w:hAnsi="Arial" w:cs="Arial"/>
        </w:rPr>
      </w:pPr>
      <w:r w:rsidRPr="006C720B">
        <w:rPr>
          <w:rFonts w:ascii="Arial" w:hAnsi="Arial" w:cs="Arial"/>
        </w:rPr>
        <w:t>ERCOT Fee Schedule</w:t>
      </w:r>
    </w:p>
    <w:p w14:paraId="77D10F4E" w14:textId="2CB1D879" w:rsidR="006C720B" w:rsidRPr="006C720B" w:rsidRDefault="006C720B" w:rsidP="006C720B">
      <w:pPr>
        <w:numPr>
          <w:ilvl w:val="0"/>
          <w:numId w:val="21"/>
        </w:numPr>
        <w:rPr>
          <w:rFonts w:ascii="Arial" w:hAnsi="Arial" w:cs="Arial"/>
        </w:rPr>
      </w:pPr>
      <w:r w:rsidRPr="006C720B">
        <w:rPr>
          <w:rFonts w:ascii="Arial" w:hAnsi="Arial" w:cs="Arial"/>
        </w:rPr>
        <w:t>NPRR12</w:t>
      </w:r>
      <w:r w:rsidRPr="006C720B">
        <w:rPr>
          <w:rFonts w:ascii="Arial" w:hAnsi="Arial" w:cs="Arial"/>
        </w:rPr>
        <w:t xml:space="preserve">33, </w:t>
      </w:r>
      <w:r w:rsidRPr="006C720B">
        <w:rPr>
          <w:rFonts w:ascii="Arial" w:hAnsi="Arial" w:cs="Arial"/>
        </w:rPr>
        <w:t>Modification of Weatherization Inspection Fees on the ERCOT Fee Schedule</w:t>
      </w:r>
    </w:p>
    <w:p w14:paraId="2A452D21" w14:textId="77777777" w:rsidR="006C720B" w:rsidRPr="006C720B" w:rsidRDefault="006C720B" w:rsidP="006C720B">
      <w:pPr>
        <w:numPr>
          <w:ilvl w:val="1"/>
          <w:numId w:val="21"/>
        </w:numPr>
        <w:spacing w:after="120"/>
        <w:rPr>
          <w:rFonts w:ascii="Arial" w:hAnsi="Arial" w:cs="Arial"/>
        </w:rPr>
      </w:pPr>
      <w:r w:rsidRPr="006C720B">
        <w:rPr>
          <w:rFonts w:ascii="Arial" w:hAnsi="Arial" w:cs="Arial"/>
        </w:rPr>
        <w:t>ERCOT Fee Schedule</w:t>
      </w:r>
    </w:p>
    <w:p w14:paraId="3AE12654" w14:textId="13BA6C6A" w:rsidR="006C720B" w:rsidRPr="006C720B" w:rsidRDefault="006C720B" w:rsidP="006C720B">
      <w:pPr>
        <w:numPr>
          <w:ilvl w:val="0"/>
          <w:numId w:val="21"/>
        </w:numPr>
        <w:rPr>
          <w:rFonts w:ascii="Arial" w:hAnsi="Arial" w:cs="Arial"/>
        </w:rPr>
      </w:pPr>
      <w:r w:rsidRPr="006C720B">
        <w:rPr>
          <w:rFonts w:ascii="Arial" w:hAnsi="Arial" w:cs="Arial"/>
        </w:rPr>
        <w:t>NPRR12</w:t>
      </w:r>
      <w:r w:rsidRPr="006C720B">
        <w:rPr>
          <w:rFonts w:ascii="Arial" w:hAnsi="Arial" w:cs="Arial"/>
        </w:rPr>
        <w:t xml:space="preserve">34, </w:t>
      </w:r>
      <w:r w:rsidRPr="006C720B">
        <w:rPr>
          <w:rFonts w:ascii="Arial" w:hAnsi="Arial" w:cs="Arial"/>
        </w:rPr>
        <w:t>Interconnection Requirements for Large Loads and Modeling Standards for Loads 25 MW or Greater</w:t>
      </w:r>
    </w:p>
    <w:p w14:paraId="70E1AE82" w14:textId="3646C90D" w:rsidR="006C720B" w:rsidRPr="006C720B" w:rsidRDefault="006C720B" w:rsidP="006C720B">
      <w:pPr>
        <w:numPr>
          <w:ilvl w:val="1"/>
          <w:numId w:val="21"/>
        </w:numPr>
        <w:spacing w:after="120"/>
        <w:rPr>
          <w:rFonts w:ascii="Arial" w:hAnsi="Arial" w:cs="Arial"/>
        </w:rPr>
      </w:pPr>
      <w:r w:rsidRPr="006C720B">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816D4C1" w14:textId="77777777" w:rsidR="0083467F" w:rsidRDefault="0083467F" w:rsidP="0083467F">
      <w:pPr>
        <w:pStyle w:val="BodyText"/>
        <w:spacing w:after="0"/>
        <w:jc w:val="center"/>
        <w:outlineLvl w:val="0"/>
        <w:rPr>
          <w:b/>
        </w:rPr>
      </w:pPr>
      <w:commentRangeStart w:id="1"/>
      <w:r w:rsidRPr="004D7FDE">
        <w:rPr>
          <w:b/>
        </w:rPr>
        <w:t>ERCOT Fee Schedule</w:t>
      </w:r>
      <w:commentRangeEnd w:id="1"/>
      <w:r w:rsidR="0093677F">
        <w:rPr>
          <w:rStyle w:val="CommentReference"/>
        </w:rPr>
        <w:commentReference w:id="1"/>
      </w:r>
    </w:p>
    <w:p w14:paraId="7EECD3B1" w14:textId="77777777" w:rsidR="0083467F" w:rsidRPr="00182332" w:rsidRDefault="0083467F" w:rsidP="0083467F">
      <w:pPr>
        <w:pStyle w:val="BodyText"/>
        <w:spacing w:after="0"/>
        <w:jc w:val="center"/>
        <w:outlineLvl w:val="0"/>
        <w:rPr>
          <w:b/>
          <w:i/>
          <w:sz w:val="20"/>
        </w:rPr>
      </w:pPr>
      <w:r w:rsidRPr="00182332">
        <w:rPr>
          <w:b/>
          <w:i/>
          <w:sz w:val="20"/>
        </w:rPr>
        <w:t xml:space="preserve">Effective </w:t>
      </w:r>
      <w:r>
        <w:rPr>
          <w:b/>
          <w:i/>
          <w:sz w:val="20"/>
        </w:rPr>
        <w:t>December 20, 2023</w:t>
      </w:r>
    </w:p>
    <w:p w14:paraId="5E821680" w14:textId="77777777" w:rsidR="0083467F" w:rsidRPr="00182332" w:rsidRDefault="0083467F" w:rsidP="0083467F">
      <w:pPr>
        <w:pStyle w:val="BodyText"/>
        <w:spacing w:after="0"/>
        <w:jc w:val="center"/>
        <w:outlineLvl w:val="0"/>
        <w:rPr>
          <w:b/>
          <w:i/>
          <w:sz w:val="20"/>
        </w:rPr>
      </w:pPr>
    </w:p>
    <w:p w14:paraId="3FA6073D" w14:textId="77777777" w:rsidR="0083467F" w:rsidRPr="00F73A29" w:rsidRDefault="0083467F" w:rsidP="0083467F">
      <w:pPr>
        <w:pStyle w:val="ListIntroduction"/>
        <w:rPr>
          <w:szCs w:val="24"/>
        </w:rPr>
      </w:pPr>
      <w:r w:rsidRPr="00F73A29">
        <w:rPr>
          <w:szCs w:val="24"/>
        </w:rPr>
        <w:lastRenderedPageBreak/>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83467F" w14:paraId="01A4DA6E" w14:textId="77777777" w:rsidTr="10CE1574">
        <w:trPr>
          <w:trHeight w:val="558"/>
        </w:trPr>
        <w:tc>
          <w:tcPr>
            <w:tcW w:w="1925" w:type="dxa"/>
            <w:tcBorders>
              <w:top w:val="single" w:sz="4" w:space="0" w:color="auto"/>
              <w:left w:val="single" w:sz="4" w:space="0" w:color="auto"/>
              <w:bottom w:val="single" w:sz="4" w:space="0" w:color="auto"/>
              <w:right w:val="single" w:sz="4" w:space="0" w:color="auto"/>
            </w:tcBorders>
          </w:tcPr>
          <w:p w14:paraId="5F7087B9" w14:textId="77777777" w:rsidR="0083467F" w:rsidRDefault="0083467F" w:rsidP="003A54B2">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B13B8DE" w14:textId="77777777" w:rsidR="0083467F" w:rsidRDefault="0083467F" w:rsidP="003A54B2">
            <w:pPr>
              <w:jc w:val="center"/>
              <w:rPr>
                <w:b/>
                <w:bCs/>
              </w:rPr>
            </w:pPr>
            <w:r>
              <w:rPr>
                <w:b/>
                <w:bCs/>
              </w:rPr>
              <w:t>Nodal Protocol Reference</w:t>
            </w:r>
          </w:p>
          <w:p w14:paraId="3EA815BC" w14:textId="77777777" w:rsidR="0083467F" w:rsidRPr="000D6F36" w:rsidRDefault="0083467F" w:rsidP="003A54B2">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51569527" w14:textId="77777777" w:rsidR="0083467F" w:rsidRDefault="0083467F" w:rsidP="003A54B2">
            <w:pPr>
              <w:rPr>
                <w:b/>
                <w:bCs/>
              </w:rPr>
            </w:pPr>
            <w:r>
              <w:rPr>
                <w:b/>
                <w:bCs/>
              </w:rPr>
              <w:t>Calculation/Rate/Comment</w:t>
            </w:r>
          </w:p>
        </w:tc>
      </w:tr>
      <w:tr w:rsidR="0083467F" w14:paraId="6BF6E71F" w14:textId="77777777" w:rsidTr="10CE1574">
        <w:trPr>
          <w:trHeight w:val="816"/>
        </w:trPr>
        <w:tc>
          <w:tcPr>
            <w:tcW w:w="1925" w:type="dxa"/>
            <w:tcBorders>
              <w:top w:val="nil"/>
              <w:left w:val="single" w:sz="4" w:space="0" w:color="auto"/>
              <w:bottom w:val="single" w:sz="4" w:space="0" w:color="auto"/>
              <w:right w:val="single" w:sz="4" w:space="0" w:color="auto"/>
            </w:tcBorders>
          </w:tcPr>
          <w:p w14:paraId="2C5C5899" w14:textId="77777777" w:rsidR="0083467F" w:rsidRDefault="0083467F" w:rsidP="003A54B2">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DBFA69E" w14:textId="77777777" w:rsidR="0083467F" w:rsidRDefault="0083467F" w:rsidP="003A54B2">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C67FA36" w14:textId="77777777" w:rsidR="0083467F" w:rsidRDefault="0083467F" w:rsidP="003A54B2">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83467F" w14:paraId="6F0BE34B" w14:textId="77777777" w:rsidTr="10CE1574">
        <w:trPr>
          <w:trHeight w:val="816"/>
        </w:trPr>
        <w:tc>
          <w:tcPr>
            <w:tcW w:w="1925" w:type="dxa"/>
            <w:tcBorders>
              <w:top w:val="nil"/>
              <w:left w:val="single" w:sz="4" w:space="0" w:color="auto"/>
              <w:bottom w:val="single" w:sz="4" w:space="0" w:color="auto"/>
              <w:right w:val="single" w:sz="4" w:space="0" w:color="auto"/>
            </w:tcBorders>
          </w:tcPr>
          <w:p w14:paraId="7A0D73B0" w14:textId="77777777" w:rsidR="0083467F" w:rsidRDefault="0083467F" w:rsidP="003A54B2">
            <w:pPr>
              <w:rPr>
                <w:color w:val="000000"/>
                <w:sz w:val="22"/>
                <w:szCs w:val="22"/>
              </w:rPr>
            </w:pPr>
            <w:r w:rsidRPr="00C577BA">
              <w:rPr>
                <w:sz w:val="22"/>
                <w:szCs w:val="22"/>
              </w:rPr>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711C28A3" w14:textId="77777777" w:rsidR="0083467F" w:rsidRDefault="0083467F" w:rsidP="003A54B2">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604FDF3D" w14:textId="77777777" w:rsidR="0083467F" w:rsidRPr="00C577BA" w:rsidRDefault="0083467F" w:rsidP="003A54B2">
            <w:pPr>
              <w:spacing w:after="120"/>
              <w:rPr>
                <w:sz w:val="22"/>
                <w:szCs w:val="22"/>
              </w:rPr>
            </w:pPr>
            <w:r w:rsidRPr="00C577BA">
              <w:rPr>
                <w:sz w:val="22"/>
                <w:szCs w:val="22"/>
              </w:rPr>
              <w:t xml:space="preserve">$500 for registration of a new Load Resource. </w:t>
            </w:r>
          </w:p>
          <w:p w14:paraId="733401E5" w14:textId="77777777" w:rsidR="0083467F" w:rsidRPr="00C577BA" w:rsidRDefault="0083467F" w:rsidP="003A54B2">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D39AD1F" w14:textId="77777777" w:rsidR="0083467F" w:rsidRPr="00C577BA" w:rsidRDefault="0083467F" w:rsidP="003A54B2">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18B34CB7" w14:textId="77777777" w:rsidR="0083467F" w:rsidRPr="00C577BA" w:rsidRDefault="0083467F" w:rsidP="003A54B2">
            <w:pPr>
              <w:spacing w:before="120" w:after="120"/>
              <w:rPr>
                <w:sz w:val="22"/>
                <w:szCs w:val="22"/>
              </w:rPr>
            </w:pPr>
            <w:r w:rsidRPr="00C577BA">
              <w:rPr>
                <w:sz w:val="22"/>
                <w:szCs w:val="22"/>
              </w:rPr>
              <w:t xml:space="preserve">$2,300 for SODGs; </w:t>
            </w:r>
          </w:p>
          <w:p w14:paraId="3192C2C7" w14:textId="77777777" w:rsidR="0083467F" w:rsidRPr="00C577BA" w:rsidRDefault="0083467F" w:rsidP="003A54B2">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66470BE8" w14:textId="77777777" w:rsidR="0083467F" w:rsidRPr="00C577BA" w:rsidRDefault="0083467F" w:rsidP="003A54B2">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4EA0A549" w14:textId="77777777" w:rsidR="0083467F" w:rsidRPr="00C577BA" w:rsidRDefault="0083467F" w:rsidP="003A54B2">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03F1D1D7" w14:textId="77777777" w:rsidR="0083467F" w:rsidRPr="00185BFC" w:rsidRDefault="0083467F" w:rsidP="003A54B2">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83467F" w14:paraId="5D1292C5" w14:textId="77777777" w:rsidTr="10CE1574">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361BAB4F" w14:textId="77777777" w:rsidR="0083467F" w:rsidRDefault="0083467F" w:rsidP="003A54B2">
            <w:pPr>
              <w:pStyle w:val="Style1"/>
              <w:rPr>
                <w:sz w:val="22"/>
                <w:szCs w:val="22"/>
              </w:rPr>
            </w:pPr>
            <w:r>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5E87C14D" w14:textId="77777777" w:rsidR="0083467F" w:rsidRDefault="0083467F" w:rsidP="003A54B2">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90F8B61" w14:textId="77777777" w:rsidR="0083467F" w:rsidRPr="00C577BA" w:rsidRDefault="0083467F" w:rsidP="003A54B2">
            <w:pPr>
              <w:rPr>
                <w:sz w:val="22"/>
                <w:szCs w:val="22"/>
              </w:rPr>
            </w:pPr>
            <w:r w:rsidRPr="00C577BA">
              <w:rPr>
                <w:sz w:val="22"/>
                <w:szCs w:val="22"/>
              </w:rPr>
              <w:t>$3,000 for an FIS Application relating to a new generator.</w:t>
            </w:r>
          </w:p>
          <w:p w14:paraId="0462CB01" w14:textId="77777777" w:rsidR="0083467F" w:rsidRDefault="0083467F" w:rsidP="003A54B2">
            <w:pPr>
              <w:rPr>
                <w:color w:val="000000"/>
                <w:sz w:val="22"/>
                <w:szCs w:val="22"/>
              </w:rPr>
            </w:pPr>
            <w:r w:rsidRPr="00C577BA">
              <w:rPr>
                <w:sz w:val="22"/>
                <w:szCs w:val="22"/>
              </w:rPr>
              <w:t>$2,700 for an FIS Application relating to modification of an existing generator.</w:t>
            </w:r>
          </w:p>
        </w:tc>
      </w:tr>
      <w:tr w:rsidR="0083467F" w14:paraId="2D7D726A" w14:textId="77777777" w:rsidTr="10CE1574">
        <w:trPr>
          <w:trHeight w:val="204"/>
        </w:trPr>
        <w:tc>
          <w:tcPr>
            <w:tcW w:w="1925" w:type="dxa"/>
            <w:tcBorders>
              <w:top w:val="nil"/>
              <w:left w:val="single" w:sz="4" w:space="0" w:color="auto"/>
              <w:bottom w:val="single" w:sz="4" w:space="0" w:color="auto"/>
              <w:right w:val="single" w:sz="4" w:space="0" w:color="auto"/>
            </w:tcBorders>
          </w:tcPr>
          <w:p w14:paraId="2C956C41" w14:textId="77777777" w:rsidR="0083467F" w:rsidRDefault="0083467F" w:rsidP="003A54B2">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7B66C789" w14:textId="77777777" w:rsidR="0083467F" w:rsidRDefault="0083467F" w:rsidP="003A54B2">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3101CF60" w14:textId="77777777" w:rsidR="0083467F" w:rsidRDefault="0083467F" w:rsidP="003A54B2">
            <w:pPr>
              <w:rPr>
                <w:color w:val="000000"/>
                <w:sz w:val="22"/>
                <w:szCs w:val="22"/>
              </w:rPr>
            </w:pPr>
            <w:r>
              <w:rPr>
                <w:color w:val="000000"/>
                <w:sz w:val="22"/>
                <w:szCs w:val="22"/>
              </w:rPr>
              <w:t>$500 per Entity</w:t>
            </w:r>
          </w:p>
        </w:tc>
      </w:tr>
      <w:tr w:rsidR="0083467F" w14:paraId="24AD6D63" w14:textId="77777777" w:rsidTr="10CE1574">
        <w:trPr>
          <w:trHeight w:val="435"/>
        </w:trPr>
        <w:tc>
          <w:tcPr>
            <w:tcW w:w="1925" w:type="dxa"/>
            <w:tcBorders>
              <w:top w:val="nil"/>
              <w:left w:val="single" w:sz="4" w:space="0" w:color="auto"/>
              <w:bottom w:val="single" w:sz="4" w:space="0" w:color="auto"/>
              <w:right w:val="single" w:sz="4" w:space="0" w:color="auto"/>
            </w:tcBorders>
          </w:tcPr>
          <w:p w14:paraId="409B0C7F" w14:textId="77777777" w:rsidR="0083467F" w:rsidRDefault="0083467F" w:rsidP="003A54B2">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173B42A0" w14:textId="77777777" w:rsidR="0083467F" w:rsidRDefault="0083467F" w:rsidP="003A54B2">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5777A979" w14:textId="77777777" w:rsidR="0083467F" w:rsidRDefault="0083467F" w:rsidP="003A54B2">
            <w:pPr>
              <w:rPr>
                <w:color w:val="000000"/>
                <w:sz w:val="22"/>
                <w:szCs w:val="22"/>
              </w:rPr>
            </w:pPr>
            <w:r w:rsidRPr="00C577BA">
              <w:rPr>
                <w:color w:val="000000"/>
                <w:sz w:val="22"/>
                <w:szCs w:val="22"/>
              </w:rPr>
              <w:t>$500 per Sub-QSE</w:t>
            </w:r>
          </w:p>
        </w:tc>
      </w:tr>
      <w:tr w:rsidR="0083467F" w14:paraId="4CDFBF3C" w14:textId="77777777" w:rsidTr="10CE1574">
        <w:trPr>
          <w:trHeight w:val="435"/>
        </w:trPr>
        <w:tc>
          <w:tcPr>
            <w:tcW w:w="1925" w:type="dxa"/>
            <w:tcBorders>
              <w:top w:val="nil"/>
              <w:left w:val="single" w:sz="4" w:space="0" w:color="auto"/>
              <w:bottom w:val="single" w:sz="4" w:space="0" w:color="auto"/>
              <w:right w:val="single" w:sz="4" w:space="0" w:color="auto"/>
            </w:tcBorders>
          </w:tcPr>
          <w:p w14:paraId="2C4A2E0E" w14:textId="77777777" w:rsidR="0083467F" w:rsidRDefault="0083467F" w:rsidP="003A54B2">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34D5A6AE" w14:textId="77777777" w:rsidR="0083467F" w:rsidRDefault="0083467F" w:rsidP="003A54B2">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036821A7" w14:textId="77777777" w:rsidR="0083467F" w:rsidRDefault="0083467F" w:rsidP="003A54B2">
            <w:pPr>
              <w:rPr>
                <w:color w:val="000000"/>
                <w:sz w:val="22"/>
                <w:szCs w:val="22"/>
              </w:rPr>
            </w:pPr>
            <w:r>
              <w:rPr>
                <w:color w:val="000000"/>
                <w:sz w:val="22"/>
                <w:szCs w:val="22"/>
              </w:rPr>
              <w:t>$500 per Entity</w:t>
            </w:r>
          </w:p>
        </w:tc>
      </w:tr>
      <w:tr w:rsidR="0083467F" w14:paraId="20A392C2" w14:textId="77777777" w:rsidTr="10CE1574">
        <w:trPr>
          <w:trHeight w:val="510"/>
        </w:trPr>
        <w:tc>
          <w:tcPr>
            <w:tcW w:w="1925" w:type="dxa"/>
            <w:tcBorders>
              <w:top w:val="nil"/>
              <w:left w:val="single" w:sz="4" w:space="0" w:color="auto"/>
              <w:bottom w:val="single" w:sz="4" w:space="0" w:color="auto"/>
              <w:right w:val="single" w:sz="4" w:space="0" w:color="auto"/>
            </w:tcBorders>
          </w:tcPr>
          <w:p w14:paraId="3EB84A25" w14:textId="77777777" w:rsidR="0083467F" w:rsidRDefault="0083467F" w:rsidP="003A54B2">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F01561E" w14:textId="77777777" w:rsidR="0083467F" w:rsidRDefault="0083467F" w:rsidP="003A54B2">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31518D39" w14:textId="77777777" w:rsidR="0083467F" w:rsidRDefault="0083467F" w:rsidP="003A54B2">
            <w:pPr>
              <w:rPr>
                <w:color w:val="000000"/>
                <w:sz w:val="22"/>
                <w:szCs w:val="22"/>
              </w:rPr>
            </w:pPr>
            <w:r>
              <w:rPr>
                <w:color w:val="000000"/>
                <w:sz w:val="22"/>
                <w:szCs w:val="22"/>
              </w:rPr>
              <w:t>$500 per Entity</w:t>
            </w:r>
          </w:p>
        </w:tc>
      </w:tr>
      <w:tr w:rsidR="0083467F" w14:paraId="77521CDC"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3E41E828" w14:textId="77777777" w:rsidR="0083467F" w:rsidRDefault="0083467F" w:rsidP="003A54B2">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01740B8B" w14:textId="77777777" w:rsidR="0083467F" w:rsidRDefault="0083467F" w:rsidP="003A54B2">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BEB9223" w14:textId="77777777" w:rsidR="0083467F" w:rsidRDefault="0083467F" w:rsidP="003A54B2">
            <w:pPr>
              <w:rPr>
                <w:color w:val="000000"/>
                <w:sz w:val="22"/>
                <w:szCs w:val="22"/>
              </w:rPr>
            </w:pPr>
            <w:r>
              <w:rPr>
                <w:color w:val="000000"/>
                <w:sz w:val="22"/>
                <w:szCs w:val="22"/>
              </w:rPr>
              <w:t>$500 per Entity</w:t>
            </w:r>
          </w:p>
        </w:tc>
      </w:tr>
      <w:tr w:rsidR="0083467F" w14:paraId="48D4645C"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242A088D" w14:textId="77777777" w:rsidR="0083467F" w:rsidRPr="009B2C64" w:rsidRDefault="0083467F" w:rsidP="003A54B2">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7B96E0F6" w14:textId="77777777" w:rsidR="0083467F" w:rsidRPr="009B2C64" w:rsidRDefault="0083467F" w:rsidP="003A54B2">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641321A" w14:textId="77777777" w:rsidR="0083467F" w:rsidRPr="00C577BA" w:rsidRDefault="0083467F" w:rsidP="003A54B2">
            <w:pPr>
              <w:rPr>
                <w:color w:val="000000"/>
                <w:sz w:val="22"/>
                <w:szCs w:val="22"/>
              </w:rPr>
            </w:pPr>
            <w:r w:rsidRPr="00C577BA">
              <w:rPr>
                <w:color w:val="000000"/>
                <w:sz w:val="22"/>
                <w:szCs w:val="22"/>
              </w:rPr>
              <w:t>$500 per Entity</w:t>
            </w:r>
          </w:p>
          <w:p w14:paraId="6E2C0FA5" w14:textId="77777777" w:rsidR="0083467F" w:rsidRPr="00C577BA" w:rsidRDefault="0083467F" w:rsidP="003A54B2">
            <w:pPr>
              <w:rPr>
                <w:sz w:val="22"/>
                <w:szCs w:val="22"/>
              </w:rPr>
            </w:pPr>
          </w:p>
          <w:p w14:paraId="2B6124FA" w14:textId="77777777" w:rsidR="0083467F" w:rsidRPr="009B2C64" w:rsidRDefault="0083467F" w:rsidP="003A54B2">
            <w:pPr>
              <w:spacing w:after="240"/>
              <w:rPr>
                <w:color w:val="000000"/>
                <w:sz w:val="22"/>
                <w:szCs w:val="22"/>
              </w:rPr>
            </w:pPr>
            <w:r w:rsidRPr="00C577BA">
              <w:rPr>
                <w:sz w:val="22"/>
                <w:szCs w:val="22"/>
              </w:rPr>
              <w:tab/>
            </w:r>
          </w:p>
        </w:tc>
      </w:tr>
      <w:tr w:rsidR="0083467F" w14:paraId="762E4156"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171AF996" w14:textId="77777777" w:rsidR="0083467F" w:rsidRPr="009B2C64" w:rsidRDefault="0083467F" w:rsidP="003A54B2">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00E5B302" w14:textId="77777777" w:rsidR="0083467F" w:rsidRPr="009B2C64" w:rsidRDefault="0083467F" w:rsidP="003A54B2">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710FA18" w14:textId="77777777" w:rsidR="0083467F" w:rsidRPr="00C577BA" w:rsidRDefault="0083467F" w:rsidP="003A54B2">
            <w:pPr>
              <w:rPr>
                <w:color w:val="000000"/>
                <w:sz w:val="22"/>
                <w:szCs w:val="22"/>
              </w:rPr>
            </w:pPr>
            <w:r w:rsidRPr="00C577BA">
              <w:rPr>
                <w:color w:val="000000"/>
                <w:sz w:val="22"/>
                <w:szCs w:val="22"/>
              </w:rPr>
              <w:t>$500 per Entity</w:t>
            </w:r>
          </w:p>
          <w:p w14:paraId="31571E32" w14:textId="77777777" w:rsidR="0083467F" w:rsidRPr="009B2C64" w:rsidRDefault="0083467F" w:rsidP="003A54B2">
            <w:pPr>
              <w:spacing w:after="240"/>
              <w:rPr>
                <w:color w:val="000000"/>
                <w:sz w:val="22"/>
                <w:szCs w:val="22"/>
              </w:rPr>
            </w:pPr>
          </w:p>
        </w:tc>
      </w:tr>
      <w:tr w:rsidR="0083467F" w14:paraId="5C066345"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678D6847" w14:textId="77777777" w:rsidR="0083467F" w:rsidRPr="00C577BA" w:rsidRDefault="0083467F" w:rsidP="003A54B2">
            <w:pPr>
              <w:rPr>
                <w:rFonts w:cs="Arial"/>
                <w:sz w:val="22"/>
                <w:szCs w:val="22"/>
              </w:rPr>
            </w:pPr>
            <w:r w:rsidRPr="002B0524">
              <w:rPr>
                <w:color w:val="000000"/>
                <w:sz w:val="22"/>
                <w:szCs w:val="22"/>
              </w:rPr>
              <w:t xml:space="preserve">Counter-Party Background Check </w:t>
            </w:r>
            <w:r>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36E660E8" w14:textId="77777777" w:rsidR="0083467F" w:rsidRPr="00C577BA" w:rsidRDefault="0083467F" w:rsidP="003A54B2">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F207A73" w14:textId="77777777" w:rsidR="0083467F" w:rsidRPr="00C577BA" w:rsidRDefault="0083467F" w:rsidP="003A54B2">
            <w:pPr>
              <w:rPr>
                <w:color w:val="000000"/>
                <w:sz w:val="22"/>
                <w:szCs w:val="22"/>
              </w:rPr>
            </w:pPr>
            <w:r w:rsidRPr="002B0524">
              <w:rPr>
                <w:color w:val="000000"/>
                <w:sz w:val="22"/>
                <w:szCs w:val="22"/>
              </w:rPr>
              <w:t>$350 per Principal</w:t>
            </w:r>
          </w:p>
        </w:tc>
      </w:tr>
      <w:tr w:rsidR="0083467F" w14:paraId="25CC34BD"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7C1B3191" w14:textId="77777777" w:rsidR="0083467F" w:rsidRDefault="0083467F" w:rsidP="003A54B2">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3A499045" w14:textId="77777777" w:rsidR="0083467F" w:rsidRDefault="0083467F" w:rsidP="003A54B2">
            <w:pPr>
              <w:jc w:val="center"/>
              <w:rPr>
                <w:sz w:val="22"/>
                <w:szCs w:val="22"/>
              </w:rPr>
            </w:pPr>
            <w:r w:rsidRPr="009B2C64">
              <w:rPr>
                <w:sz w:val="22"/>
                <w:szCs w:val="22"/>
              </w:rPr>
              <w:t>NA</w:t>
            </w:r>
          </w:p>
          <w:p w14:paraId="33308600" w14:textId="77777777" w:rsidR="0083467F" w:rsidRPr="00A41F8D" w:rsidRDefault="0083467F" w:rsidP="003A54B2">
            <w:pPr>
              <w:rPr>
                <w:sz w:val="22"/>
                <w:szCs w:val="22"/>
              </w:rPr>
            </w:pPr>
          </w:p>
          <w:p w14:paraId="67918D28" w14:textId="77777777" w:rsidR="0083467F" w:rsidRPr="00A41F8D" w:rsidRDefault="0083467F" w:rsidP="003A54B2">
            <w:pPr>
              <w:rPr>
                <w:sz w:val="22"/>
                <w:szCs w:val="22"/>
              </w:rPr>
            </w:pPr>
          </w:p>
          <w:p w14:paraId="55E12B98" w14:textId="77777777" w:rsidR="0083467F" w:rsidRDefault="0083467F" w:rsidP="003A54B2">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3A524DEC" w14:textId="77777777" w:rsidR="0083467F" w:rsidRPr="009B2C64" w:rsidRDefault="0083467F" w:rsidP="003A54B2">
            <w:pPr>
              <w:spacing w:after="240"/>
              <w:rPr>
                <w:color w:val="000000"/>
                <w:sz w:val="22"/>
                <w:szCs w:val="22"/>
              </w:rPr>
            </w:pPr>
            <w:r w:rsidRPr="009B2C64">
              <w:rPr>
                <w:color w:val="000000"/>
                <w:sz w:val="22"/>
                <w:szCs w:val="22"/>
              </w:rPr>
              <w:t>Resource Entities</w:t>
            </w:r>
            <w:r>
              <w:rPr>
                <w:color w:val="000000"/>
                <w:sz w:val="22"/>
                <w:szCs w:val="22"/>
              </w:rPr>
              <w:t xml:space="preserve"> with </w:t>
            </w:r>
            <w:r w:rsidRPr="0070469B">
              <w:rPr>
                <w:color w:val="000000"/>
                <w:sz w:val="22"/>
                <w:szCs w:val="22"/>
              </w:rPr>
              <w:t xml:space="preserve">Generation Resources </w:t>
            </w:r>
            <w:r>
              <w:rPr>
                <w:color w:val="000000"/>
                <w:sz w:val="22"/>
                <w:szCs w:val="22"/>
              </w:rPr>
              <w:t xml:space="preserve">or </w:t>
            </w:r>
            <w:r w:rsidRPr="0070469B">
              <w:rPr>
                <w:color w:val="000000"/>
                <w:sz w:val="22"/>
                <w:szCs w:val="22"/>
              </w:rPr>
              <w:t xml:space="preserve">Energy Storage Resources </w:t>
            </w:r>
            <w:r>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Pr>
                <w:color w:val="000000"/>
                <w:sz w:val="22"/>
                <w:szCs w:val="22"/>
              </w:rPr>
              <w:t>, Weather Emergency Preparedness, as provided below</w:t>
            </w:r>
            <w:r w:rsidRPr="009B2C64">
              <w:rPr>
                <w:color w:val="000000"/>
                <w:sz w:val="22"/>
                <w:szCs w:val="22"/>
              </w:rPr>
              <w:t xml:space="preserve">.     </w:t>
            </w:r>
          </w:p>
          <w:p w14:paraId="02841933" w14:textId="77777777" w:rsidR="0083467F" w:rsidRDefault="0083467F" w:rsidP="003A54B2">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20C7716D" w14:textId="77777777" w:rsidR="0083467F" w:rsidRDefault="0083467F" w:rsidP="003A54B2">
            <w:pPr>
              <w:spacing w:after="240"/>
              <w:rPr>
                <w:color w:val="000000"/>
                <w:sz w:val="22"/>
                <w:szCs w:val="22"/>
              </w:rPr>
            </w:pPr>
            <w:r w:rsidRPr="00F931FD">
              <w:rPr>
                <w:color w:val="000000"/>
                <w:sz w:val="22"/>
                <w:szCs w:val="22"/>
              </w:rPr>
              <w:t>Each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 ESRs</w:t>
            </w:r>
            <w:r w:rsidRPr="00F931FD">
              <w:rPr>
                <w:color w:val="000000"/>
                <w:sz w:val="22"/>
                <w:szCs w:val="22"/>
              </w:rPr>
              <w:t xml:space="preserve"> shall pay an inspection fee calculated as the </w:t>
            </w:r>
            <w:r>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Pr>
                <w:color w:val="000000"/>
                <w:sz w:val="22"/>
                <w:szCs w:val="22"/>
              </w:rPr>
              <w:t>twice per</w:t>
            </w:r>
            <w:r w:rsidRPr="00F931FD">
              <w:rPr>
                <w:color w:val="000000"/>
                <w:sz w:val="22"/>
                <w:szCs w:val="22"/>
              </w:rPr>
              <w:t xml:space="preserve"> calendar </w:t>
            </w:r>
            <w:r>
              <w:rPr>
                <w:color w:val="000000"/>
                <w:sz w:val="22"/>
                <w:szCs w:val="22"/>
              </w:rPr>
              <w:t>year</w:t>
            </w:r>
            <w:r w:rsidRPr="00F931FD">
              <w:rPr>
                <w:color w:val="000000"/>
                <w:sz w:val="22"/>
                <w:szCs w:val="22"/>
              </w:rPr>
              <w:t xml:space="preserve"> </w:t>
            </w:r>
            <w:r>
              <w:rPr>
                <w:color w:val="000000"/>
                <w:sz w:val="22"/>
                <w:szCs w:val="22"/>
              </w:rPr>
              <w:t xml:space="preserve">and gather the necessary MW capacity data for that six-month </w:t>
            </w:r>
            <w:r>
              <w:rPr>
                <w:color w:val="000000"/>
                <w:sz w:val="22"/>
                <w:szCs w:val="22"/>
              </w:rPr>
              <w:lastRenderedPageBreak/>
              <w:t>period on one of the last 15 Business Days at the end of the period</w:t>
            </w:r>
            <w:r w:rsidRPr="00F931FD">
              <w:rPr>
                <w:color w:val="000000"/>
                <w:sz w:val="22"/>
                <w:szCs w:val="22"/>
              </w:rPr>
              <w:t>.  Terms used in this formula are defined as follows:</w:t>
            </w:r>
            <w:r>
              <w:rPr>
                <w:color w:val="000000"/>
                <w:sz w:val="22"/>
                <w:szCs w:val="22"/>
              </w:rPr>
              <w:t xml:space="preserve"> </w:t>
            </w:r>
          </w:p>
          <w:p w14:paraId="1E572969" w14:textId="77777777" w:rsidR="0083467F" w:rsidRPr="00F931FD" w:rsidRDefault="0083467F" w:rsidP="003A54B2">
            <w:pPr>
              <w:spacing w:after="240"/>
              <w:rPr>
                <w:color w:val="000000"/>
                <w:sz w:val="22"/>
                <w:szCs w:val="22"/>
              </w:rPr>
            </w:pPr>
            <w:r>
              <w:rPr>
                <w:color w:val="000000"/>
                <w:sz w:val="22"/>
                <w:szCs w:val="22"/>
              </w:rPr>
              <w:t>Semiannual</w:t>
            </w:r>
            <w:r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Pr="00F931FD">
              <w:rPr>
                <w:color w:val="000000"/>
                <w:sz w:val="22"/>
                <w:szCs w:val="22"/>
              </w:rPr>
              <w:t xml:space="preserve"> for that </w:t>
            </w:r>
            <w:r>
              <w:rPr>
                <w:color w:val="000000"/>
                <w:sz w:val="22"/>
                <w:szCs w:val="22"/>
              </w:rPr>
              <w:t>six-month period</w:t>
            </w:r>
            <w:r w:rsidRPr="00F931FD">
              <w:rPr>
                <w:color w:val="000000"/>
                <w:sz w:val="22"/>
                <w:szCs w:val="22"/>
              </w:rPr>
              <w:t xml:space="preserve">.  </w:t>
            </w:r>
          </w:p>
          <w:p w14:paraId="10DC5E37" w14:textId="77777777" w:rsidR="0083467F" w:rsidRPr="00F931FD" w:rsidRDefault="0083467F" w:rsidP="003A54B2">
            <w:pPr>
              <w:spacing w:after="240"/>
              <w:rPr>
                <w:color w:val="000000"/>
                <w:sz w:val="22"/>
                <w:szCs w:val="22"/>
              </w:rPr>
            </w:pPr>
            <w:r w:rsidRPr="00F931FD">
              <w:rPr>
                <w:color w:val="000000"/>
                <w:sz w:val="22"/>
                <w:szCs w:val="22"/>
              </w:rPr>
              <w:t>Resource Entity MW Capacity = the total MW capacity associated with a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w:t>
            </w:r>
            <w:r w:rsidRPr="0070469B">
              <w:rPr>
                <w:color w:val="000000"/>
                <w:sz w:val="22"/>
                <w:szCs w:val="22"/>
              </w:rPr>
              <w:t xml:space="preserve"> </w:t>
            </w:r>
            <w:r>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711718E1" w14:textId="77777777" w:rsidR="0083467F" w:rsidRPr="009B2C64" w:rsidRDefault="0083467F" w:rsidP="003A54B2">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Pr="0070469B">
              <w:rPr>
                <w:color w:val="000000"/>
                <w:sz w:val="22"/>
                <w:szCs w:val="22"/>
              </w:rPr>
              <w:t xml:space="preserve">Generation Resources and </w:t>
            </w:r>
            <w:r>
              <w:rPr>
                <w:color w:val="000000"/>
                <w:sz w:val="22"/>
                <w:szCs w:val="22"/>
              </w:rPr>
              <w:t>ESRs</w:t>
            </w:r>
            <w:r w:rsidRPr="00F931FD">
              <w:rPr>
                <w:color w:val="000000"/>
                <w:sz w:val="22"/>
                <w:szCs w:val="22"/>
              </w:rPr>
              <w:t xml:space="preserve"> associated with all Resource Entities.</w:t>
            </w:r>
          </w:p>
          <w:p w14:paraId="1E2252B9" w14:textId="77777777" w:rsidR="0083467F" w:rsidRDefault="0083467F" w:rsidP="003A54B2">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Pr>
                <w:color w:val="000000"/>
                <w:sz w:val="22"/>
                <w:szCs w:val="22"/>
              </w:rPr>
              <w:t xml:space="preserve">semiannually </w:t>
            </w:r>
            <w:r w:rsidRPr="009B2C64">
              <w:rPr>
                <w:color w:val="000000"/>
                <w:sz w:val="22"/>
                <w:szCs w:val="22"/>
              </w:rPr>
              <w:t xml:space="preserve">in </w:t>
            </w:r>
            <w:r w:rsidRPr="00FA381C">
              <w:rPr>
                <w:color w:val="000000"/>
                <w:sz w:val="22"/>
                <w:szCs w:val="22"/>
              </w:rPr>
              <w:t>the months of J</w:t>
            </w:r>
            <w:r>
              <w:rPr>
                <w:color w:val="000000"/>
                <w:sz w:val="22"/>
                <w:szCs w:val="22"/>
              </w:rPr>
              <w:t>anuary</w:t>
            </w:r>
            <w:r w:rsidRPr="00FA381C">
              <w:rPr>
                <w:color w:val="000000"/>
                <w:sz w:val="22"/>
                <w:szCs w:val="22"/>
              </w:rPr>
              <w:t xml:space="preserve"> and </w:t>
            </w:r>
            <w:r>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Public Utility Commission of Texas (PUCT).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83467F" w14:paraId="31387C01"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79330134" w14:textId="1679F216" w:rsidR="0083467F" w:rsidRDefault="0083467F" w:rsidP="003A54B2">
            <w:pPr>
              <w:rPr>
                <w:color w:val="000000"/>
                <w:sz w:val="22"/>
                <w:szCs w:val="22"/>
              </w:rPr>
            </w:pPr>
            <w:ins w:id="2" w:author="Luminant" w:date="2024-06-25T16:16:00Z">
              <w:r>
                <w:rPr>
                  <w:color w:val="000000"/>
                  <w:sz w:val="22"/>
                  <w:szCs w:val="22"/>
                </w:rPr>
                <w:lastRenderedPageBreak/>
                <w:t>Emissions Costs Subscription</w:t>
              </w:r>
            </w:ins>
          </w:p>
        </w:tc>
        <w:tc>
          <w:tcPr>
            <w:tcW w:w="1425" w:type="dxa"/>
            <w:tcBorders>
              <w:top w:val="single" w:sz="4" w:space="0" w:color="auto"/>
              <w:left w:val="nil"/>
              <w:bottom w:val="single" w:sz="4" w:space="0" w:color="auto"/>
              <w:right w:val="single" w:sz="4" w:space="0" w:color="auto"/>
            </w:tcBorders>
          </w:tcPr>
          <w:p w14:paraId="34C21E21" w14:textId="36B8325E" w:rsidR="0083467F" w:rsidRDefault="0083467F" w:rsidP="003A54B2">
            <w:pPr>
              <w:jc w:val="center"/>
              <w:rPr>
                <w:color w:val="000000"/>
                <w:sz w:val="22"/>
                <w:szCs w:val="22"/>
              </w:rPr>
            </w:pPr>
            <w:ins w:id="3" w:author="Luminant" w:date="2024-06-25T16:21:00Z">
              <w:r>
                <w:rPr>
                  <w:color w:val="000000"/>
                  <w:sz w:val="22"/>
                  <w:szCs w:val="22"/>
                </w:rPr>
                <w:t>NA</w:t>
              </w:r>
            </w:ins>
          </w:p>
        </w:tc>
        <w:tc>
          <w:tcPr>
            <w:tcW w:w="6400" w:type="dxa"/>
            <w:tcBorders>
              <w:top w:val="single" w:sz="4" w:space="0" w:color="auto"/>
              <w:left w:val="nil"/>
              <w:bottom w:val="single" w:sz="4" w:space="0" w:color="auto"/>
              <w:right w:val="single" w:sz="4" w:space="0" w:color="auto"/>
            </w:tcBorders>
          </w:tcPr>
          <w:p w14:paraId="160AA3BE" w14:textId="4DF7AE6B" w:rsidR="0083467F" w:rsidRDefault="00AA3D10" w:rsidP="003A54B2">
            <w:pPr>
              <w:rPr>
                <w:color w:val="000000"/>
                <w:sz w:val="22"/>
                <w:szCs w:val="22"/>
              </w:rPr>
            </w:pPr>
            <w:ins w:id="4" w:author="Luminant" w:date="2024-06-28T09:37:00Z">
              <w:r w:rsidRPr="10CE1574">
                <w:rPr>
                  <w:color w:val="000000" w:themeColor="text1"/>
                  <w:sz w:val="22"/>
                  <w:szCs w:val="22"/>
                </w:rPr>
                <w:t xml:space="preserve">Resource Entities with Generation Resources that produce emissions subject to financial costs for those emissions shall pay fees to ERCOT for costs associated with its annual subscription to a vendor </w:t>
              </w:r>
              <w:r>
                <w:rPr>
                  <w:color w:val="000000" w:themeColor="text1"/>
                  <w:sz w:val="22"/>
                  <w:szCs w:val="22"/>
                </w:rPr>
                <w:t xml:space="preserve">or vendors </w:t>
              </w:r>
              <w:r w:rsidRPr="10CE1574">
                <w:rPr>
                  <w:color w:val="000000" w:themeColor="text1"/>
                  <w:sz w:val="22"/>
                  <w:szCs w:val="22"/>
                </w:rPr>
                <w:t>providing emission cost indices for use in the Verifiable Cost Manual.</w:t>
              </w:r>
            </w:ins>
            <w:ins w:id="5" w:author="Luminant" w:date="2024-06-28T09:38:00Z">
              <w:r>
                <w:rPr>
                  <w:color w:val="000000" w:themeColor="text1"/>
                  <w:sz w:val="22"/>
                  <w:szCs w:val="22"/>
                </w:rPr>
                <w:t xml:space="preserve">  </w:t>
              </w:r>
            </w:ins>
            <w:ins w:id="6" w:author="Luminant" w:date="2024-06-28T09:37:00Z">
              <w:r w:rsidRPr="10CE1574">
                <w:rPr>
                  <w:color w:val="000000" w:themeColor="text1"/>
                  <w:sz w:val="22"/>
                  <w:szCs w:val="22"/>
                </w:rPr>
                <w:t>The fee shall be calculated as the annual subscription fee * (Resource Entity MW Capacity/Aggregate MW Capacity) on the date that the annual subscription fee is paid by ERCOT.</w:t>
              </w:r>
            </w:ins>
          </w:p>
        </w:tc>
      </w:tr>
      <w:tr w:rsidR="0083467F" w14:paraId="0F177CFA"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260FEC9C" w14:textId="77777777" w:rsidR="0083467F" w:rsidRDefault="0083467F" w:rsidP="003A54B2">
            <w:pPr>
              <w:rPr>
                <w:color w:val="000000"/>
                <w:sz w:val="22"/>
                <w:szCs w:val="22"/>
              </w:rPr>
            </w:pPr>
            <w:r>
              <w:rPr>
                <w:color w:val="000000"/>
                <w:sz w:val="22"/>
                <w:szCs w:val="22"/>
              </w:rPr>
              <w:t>Voluminous Copy fee</w:t>
            </w:r>
          </w:p>
        </w:tc>
        <w:tc>
          <w:tcPr>
            <w:tcW w:w="1425" w:type="dxa"/>
            <w:tcBorders>
              <w:top w:val="single" w:sz="4" w:space="0" w:color="auto"/>
              <w:left w:val="nil"/>
              <w:bottom w:val="single" w:sz="4" w:space="0" w:color="auto"/>
              <w:right w:val="single" w:sz="4" w:space="0" w:color="auto"/>
            </w:tcBorders>
          </w:tcPr>
          <w:p w14:paraId="4BF4EE1E" w14:textId="77777777" w:rsidR="0083467F" w:rsidRDefault="0083467F" w:rsidP="003A54B2">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E5FDFC0" w14:textId="77777777" w:rsidR="0083467F" w:rsidRDefault="0083467F" w:rsidP="003A54B2">
            <w:pPr>
              <w:rPr>
                <w:color w:val="000000"/>
                <w:sz w:val="22"/>
                <w:szCs w:val="22"/>
              </w:rPr>
            </w:pPr>
            <w:r>
              <w:rPr>
                <w:color w:val="000000"/>
                <w:sz w:val="22"/>
                <w:szCs w:val="22"/>
              </w:rPr>
              <w:t>$0.15 per page in excess of 50 pages</w:t>
            </w:r>
          </w:p>
        </w:tc>
      </w:tr>
      <w:tr w:rsidR="0083467F" w14:paraId="3C0479BD"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13224D74" w14:textId="77777777" w:rsidR="0083467F" w:rsidRDefault="0083467F" w:rsidP="003A54B2">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26020B52" w14:textId="77777777" w:rsidR="0083467F" w:rsidRDefault="0083467F" w:rsidP="003A54B2">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7791AC3" w14:textId="77777777" w:rsidR="0083467F" w:rsidRDefault="0083467F" w:rsidP="003A54B2">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83467F" w14:paraId="50EC69C0"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12BF2BC4" w14:textId="77777777" w:rsidR="0083467F" w:rsidRDefault="0083467F" w:rsidP="003A54B2">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AFECB74" w14:textId="77777777" w:rsidR="0083467F" w:rsidRDefault="0083467F" w:rsidP="003A54B2">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BD00565" w14:textId="77777777" w:rsidR="0083467F" w:rsidRPr="00C577BA" w:rsidRDefault="0083467F" w:rsidP="003A54B2">
            <w:pPr>
              <w:spacing w:after="120"/>
              <w:rPr>
                <w:color w:val="000000"/>
                <w:sz w:val="22"/>
                <w:szCs w:val="22"/>
              </w:rPr>
            </w:pPr>
            <w:r w:rsidRPr="00C577BA">
              <w:rPr>
                <w:color w:val="000000"/>
                <w:sz w:val="22"/>
                <w:szCs w:val="22"/>
              </w:rPr>
              <w:t>$15 per hour of ERCOT time.</w:t>
            </w:r>
          </w:p>
          <w:p w14:paraId="666BCEE1" w14:textId="77777777" w:rsidR="0083467F" w:rsidRDefault="0083467F" w:rsidP="003A54B2">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83467F" w14:paraId="12761D4F"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18A1C6B1" w14:textId="77777777" w:rsidR="0083467F" w:rsidRDefault="0083467F" w:rsidP="003A54B2">
            <w:pPr>
              <w:rPr>
                <w:color w:val="000000"/>
                <w:sz w:val="22"/>
                <w:szCs w:val="22"/>
              </w:rPr>
            </w:pPr>
            <w:r w:rsidRPr="00C577BA">
              <w:rPr>
                <w:color w:val="000000"/>
                <w:sz w:val="22"/>
                <w:szCs w:val="22"/>
              </w:rPr>
              <w:lastRenderedPageBreak/>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115022E9" w14:textId="77777777" w:rsidR="0083467F" w:rsidRDefault="0083467F" w:rsidP="003A54B2">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A57F75F" w14:textId="77777777" w:rsidR="0083467F" w:rsidRPr="00C577BA" w:rsidRDefault="0083467F" w:rsidP="003A54B2">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2BB9D03A" w14:textId="77777777" w:rsidR="0083467F" w:rsidRDefault="0083467F" w:rsidP="003A54B2">
            <w:pPr>
              <w:rPr>
                <w:color w:val="000000"/>
                <w:sz w:val="22"/>
                <w:szCs w:val="22"/>
              </w:rPr>
            </w:pPr>
            <w:r w:rsidRPr="00C577BA">
              <w:rPr>
                <w:color w:val="000000"/>
                <w:sz w:val="22"/>
                <w:szCs w:val="22"/>
              </w:rPr>
              <w:t>Examples of such trainings include, without limitation, the Operator Training Seminar and Black Start Training.</w:t>
            </w:r>
          </w:p>
        </w:tc>
      </w:tr>
      <w:tr w:rsidR="0083467F" w14:paraId="78E0DDCF"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584F2A2D" w14:textId="77777777" w:rsidR="0083467F" w:rsidRDefault="0083467F" w:rsidP="003A54B2">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7011EF50" w14:textId="77777777" w:rsidR="0083467F" w:rsidRDefault="0083467F" w:rsidP="003A54B2">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B16D0A3" w14:textId="77777777" w:rsidR="0083467F" w:rsidRPr="00C577BA" w:rsidRDefault="0083467F" w:rsidP="003A54B2">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354EF1BB" w14:textId="77777777" w:rsidR="0083467F" w:rsidRPr="00C577BA" w:rsidRDefault="0083467F" w:rsidP="003A54B2">
            <w:pPr>
              <w:rPr>
                <w:color w:val="000000"/>
                <w:sz w:val="22"/>
                <w:szCs w:val="22"/>
              </w:rPr>
            </w:pPr>
          </w:p>
          <w:p w14:paraId="309C57CB" w14:textId="77777777" w:rsidR="0083467F" w:rsidRDefault="0093677F" w:rsidP="003A54B2">
            <w:pPr>
              <w:rPr>
                <w:color w:val="000000"/>
                <w:sz w:val="22"/>
                <w:szCs w:val="22"/>
              </w:rPr>
            </w:pPr>
            <w:hyperlink r:id="rId29" w:history="1">
              <w:r w:rsidR="0083467F" w:rsidRPr="00C577BA">
                <w:rPr>
                  <w:color w:val="0000FF"/>
                  <w:sz w:val="22"/>
                  <w:szCs w:val="22"/>
                  <w:u w:val="single"/>
                </w:rPr>
                <w:t>https://www.ercot.com/services/programs/tcmp</w:t>
              </w:r>
            </w:hyperlink>
          </w:p>
        </w:tc>
      </w:tr>
    </w:tbl>
    <w:p w14:paraId="65AA50F2" w14:textId="77777777" w:rsidR="0083467F" w:rsidRPr="006C62EF" w:rsidRDefault="0083467F" w:rsidP="0083467F">
      <w:pPr>
        <w:pStyle w:val="BodyText"/>
      </w:pPr>
    </w:p>
    <w:p w14:paraId="035099FA" w14:textId="77777777" w:rsidR="009A3772" w:rsidRPr="00BA2009" w:rsidRDefault="009A3772" w:rsidP="00BC2D06"/>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7-23T17:09:00Z" w:initials="BA">
    <w:p w14:paraId="1E2372FB" w14:textId="77777777" w:rsidR="0093677F" w:rsidRDefault="0093677F" w:rsidP="0093677F">
      <w:pPr>
        <w:pStyle w:val="CommentText"/>
      </w:pPr>
      <w:r>
        <w:rPr>
          <w:rStyle w:val="CommentReference"/>
        </w:rPr>
        <w:annotationRef/>
      </w:r>
      <w:r>
        <w:t>Please note NPRR1202, NPRR1233, and NPRR1234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2372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A625B" w16cex:dateUtc="2024-07-23T2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2372FB" w16cid:durableId="2A4A62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128D299" w:rsidR="00D176CF" w:rsidRPr="00330F4D" w:rsidRDefault="00E56C9C">
    <w:pPr>
      <w:pStyle w:val="Footer"/>
      <w:tabs>
        <w:tab w:val="clear" w:pos="4320"/>
        <w:tab w:val="clear" w:pos="8640"/>
        <w:tab w:val="right" w:pos="9360"/>
      </w:tabs>
      <w:rPr>
        <w:rFonts w:ascii="Arial" w:hAnsi="Arial" w:cs="Arial"/>
        <w:sz w:val="18"/>
        <w:szCs w:val="18"/>
      </w:rPr>
    </w:pPr>
    <w:r>
      <w:rPr>
        <w:rFonts w:ascii="Arial" w:hAnsi="Arial" w:cs="Arial"/>
        <w:sz w:val="18"/>
        <w:szCs w:val="18"/>
      </w:rPr>
      <w:t>1242</w:t>
    </w:r>
    <w:r w:rsidR="00330F4D">
      <w:rPr>
        <w:rFonts w:ascii="Arial" w:hAnsi="Arial" w:cs="Arial"/>
        <w:sz w:val="18"/>
        <w:szCs w:val="18"/>
      </w:rPr>
      <w:t xml:space="preserve">NPRR-01 </w:t>
    </w:r>
    <w:r w:rsidR="00330F4D" w:rsidRPr="00330F4D">
      <w:rPr>
        <w:rFonts w:ascii="Arial" w:hAnsi="Arial" w:cs="Arial"/>
        <w:sz w:val="18"/>
        <w:szCs w:val="18"/>
      </w:rPr>
      <w:t>Related to VCMRR</w:t>
    </w:r>
    <w:r>
      <w:rPr>
        <w:rFonts w:ascii="Arial" w:hAnsi="Arial" w:cs="Arial"/>
        <w:sz w:val="18"/>
        <w:szCs w:val="18"/>
      </w:rPr>
      <w:t>042</w:t>
    </w:r>
    <w:r w:rsidR="00330F4D" w:rsidRPr="00330F4D">
      <w:rPr>
        <w:rFonts w:ascii="Arial" w:hAnsi="Arial" w:cs="Arial"/>
        <w:sz w:val="18"/>
        <w:szCs w:val="18"/>
      </w:rPr>
      <w:t>, SO</w:t>
    </w:r>
    <w:r w:rsidR="00330F4D" w:rsidRPr="00330F4D">
      <w:rPr>
        <w:rFonts w:ascii="Arial" w:hAnsi="Arial" w:cs="Arial"/>
        <w:sz w:val="18"/>
        <w:szCs w:val="18"/>
        <w:vertAlign w:val="subscript"/>
      </w:rPr>
      <w:t xml:space="preserve">2 </w:t>
    </w:r>
    <w:r w:rsidR="00330F4D" w:rsidRPr="00330F4D">
      <w:rPr>
        <w:rFonts w:ascii="Arial" w:hAnsi="Arial" w:cs="Arial"/>
        <w:sz w:val="18"/>
        <w:szCs w:val="18"/>
      </w:rPr>
      <w:t>and NO</w:t>
    </w:r>
    <w:r w:rsidR="00330F4D" w:rsidRPr="00330F4D">
      <w:rPr>
        <w:rFonts w:ascii="Arial" w:hAnsi="Arial" w:cs="Arial"/>
        <w:sz w:val="18"/>
        <w:szCs w:val="18"/>
        <w:vertAlign w:val="subscript"/>
      </w:rPr>
      <w:t xml:space="preserve">x </w:t>
    </w:r>
    <w:r w:rsidR="00330F4D" w:rsidRPr="00330F4D">
      <w:rPr>
        <w:rFonts w:ascii="Arial" w:hAnsi="Arial" w:cs="Arial"/>
        <w:sz w:val="18"/>
        <w:szCs w:val="18"/>
      </w:rPr>
      <w:t>Emission Index Prices Used in Verifiable Cost Calculations</w:t>
    </w:r>
    <w:r w:rsidR="00330F4D">
      <w:rPr>
        <w:rFonts w:ascii="Arial" w:hAnsi="Arial" w:cs="Arial"/>
        <w:sz w:val="18"/>
        <w:szCs w:val="18"/>
      </w:rPr>
      <w:t xml:space="preserve"> 072324</w:t>
    </w:r>
    <w:r w:rsidR="00D176CF" w:rsidRPr="00330F4D">
      <w:rPr>
        <w:rFonts w:ascii="Arial" w:hAnsi="Arial" w:cs="Arial"/>
        <w:sz w:val="18"/>
        <w:szCs w:val="18"/>
      </w:rPr>
      <w:tab/>
      <w:t xml:space="preserve">Page </w:t>
    </w:r>
    <w:r w:rsidR="00D176CF" w:rsidRPr="00330F4D">
      <w:rPr>
        <w:rFonts w:ascii="Arial" w:hAnsi="Arial" w:cs="Arial"/>
        <w:sz w:val="18"/>
        <w:szCs w:val="18"/>
      </w:rPr>
      <w:fldChar w:fldCharType="begin"/>
    </w:r>
    <w:r w:rsidR="00D176CF" w:rsidRPr="00330F4D">
      <w:rPr>
        <w:rFonts w:ascii="Arial" w:hAnsi="Arial" w:cs="Arial"/>
        <w:sz w:val="18"/>
        <w:szCs w:val="18"/>
      </w:rPr>
      <w:instrText xml:space="preserve"> PAGE </w:instrText>
    </w:r>
    <w:r w:rsidR="00D176CF" w:rsidRPr="00330F4D">
      <w:rPr>
        <w:rFonts w:ascii="Arial" w:hAnsi="Arial" w:cs="Arial"/>
        <w:sz w:val="18"/>
        <w:szCs w:val="18"/>
      </w:rPr>
      <w:fldChar w:fldCharType="separate"/>
    </w:r>
    <w:r w:rsidR="006E4597" w:rsidRPr="00330F4D">
      <w:rPr>
        <w:rFonts w:ascii="Arial" w:hAnsi="Arial" w:cs="Arial"/>
        <w:noProof/>
        <w:sz w:val="18"/>
        <w:szCs w:val="18"/>
      </w:rPr>
      <w:t>1</w:t>
    </w:r>
    <w:r w:rsidR="00D176CF" w:rsidRPr="00330F4D">
      <w:rPr>
        <w:rFonts w:ascii="Arial" w:hAnsi="Arial" w:cs="Arial"/>
        <w:sz w:val="18"/>
        <w:szCs w:val="18"/>
      </w:rPr>
      <w:fldChar w:fldCharType="end"/>
    </w:r>
    <w:r w:rsidR="00D176CF" w:rsidRPr="00330F4D">
      <w:rPr>
        <w:rFonts w:ascii="Arial" w:hAnsi="Arial" w:cs="Arial"/>
        <w:sz w:val="18"/>
        <w:szCs w:val="18"/>
      </w:rPr>
      <w:t xml:space="preserve"> of </w:t>
    </w:r>
    <w:r w:rsidR="00D176CF" w:rsidRPr="00330F4D">
      <w:rPr>
        <w:rFonts w:ascii="Arial" w:hAnsi="Arial" w:cs="Arial"/>
        <w:sz w:val="18"/>
        <w:szCs w:val="18"/>
      </w:rPr>
      <w:fldChar w:fldCharType="begin"/>
    </w:r>
    <w:r w:rsidR="00D176CF" w:rsidRPr="00330F4D">
      <w:rPr>
        <w:rFonts w:ascii="Arial" w:hAnsi="Arial" w:cs="Arial"/>
        <w:sz w:val="18"/>
        <w:szCs w:val="18"/>
      </w:rPr>
      <w:instrText xml:space="preserve"> NUMPAGES </w:instrText>
    </w:r>
    <w:r w:rsidR="00D176CF" w:rsidRPr="00330F4D">
      <w:rPr>
        <w:rFonts w:ascii="Arial" w:hAnsi="Arial" w:cs="Arial"/>
        <w:sz w:val="18"/>
        <w:szCs w:val="18"/>
      </w:rPr>
      <w:fldChar w:fldCharType="separate"/>
    </w:r>
    <w:r w:rsidR="006E4597" w:rsidRPr="00330F4D">
      <w:rPr>
        <w:rFonts w:ascii="Arial" w:hAnsi="Arial" w:cs="Arial"/>
        <w:noProof/>
        <w:sz w:val="18"/>
        <w:szCs w:val="18"/>
      </w:rPr>
      <w:t>2</w:t>
    </w:r>
    <w:r w:rsidR="00D176CF" w:rsidRPr="00330F4D">
      <w:rPr>
        <w:rFonts w:ascii="Arial" w:hAnsi="Arial" w:cs="Arial"/>
        <w:sz w:val="18"/>
        <w:szCs w:val="18"/>
      </w:rPr>
      <w:fldChar w:fldCharType="end"/>
    </w:r>
  </w:p>
  <w:p w14:paraId="24F97763" w14:textId="77777777" w:rsidR="00D176CF" w:rsidRPr="00330F4D" w:rsidRDefault="00D176CF">
    <w:pPr>
      <w:pStyle w:val="Footer"/>
      <w:tabs>
        <w:tab w:val="clear" w:pos="4320"/>
        <w:tab w:val="clear" w:pos="8640"/>
        <w:tab w:val="right" w:pos="9360"/>
      </w:tabs>
      <w:rPr>
        <w:rFonts w:ascii="Arial" w:hAnsi="Arial" w:cs="Arial"/>
        <w:sz w:val="18"/>
        <w:szCs w:val="18"/>
      </w:rPr>
    </w:pPr>
    <w:r w:rsidRPr="00330F4D">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7764421"/>
    <w:multiLevelType w:val="hybridMultilevel"/>
    <w:tmpl w:val="E9CAA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00238207">
    <w:abstractNumId w:val="5"/>
  </w:num>
  <w:num w:numId="22" w16cid:durableId="153892677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3285"/>
    <w:rsid w:val="00105A36"/>
    <w:rsid w:val="00122C95"/>
    <w:rsid w:val="001313B4"/>
    <w:rsid w:val="0014546D"/>
    <w:rsid w:val="001500D9"/>
    <w:rsid w:val="00156DB7"/>
    <w:rsid w:val="00157228"/>
    <w:rsid w:val="00160C3C"/>
    <w:rsid w:val="00176375"/>
    <w:rsid w:val="0017783C"/>
    <w:rsid w:val="0019314C"/>
    <w:rsid w:val="001F38F0"/>
    <w:rsid w:val="00237430"/>
    <w:rsid w:val="0026209F"/>
    <w:rsid w:val="0026307D"/>
    <w:rsid w:val="00276A99"/>
    <w:rsid w:val="00286AD9"/>
    <w:rsid w:val="002966F3"/>
    <w:rsid w:val="002B69F3"/>
    <w:rsid w:val="002B763A"/>
    <w:rsid w:val="002D382A"/>
    <w:rsid w:val="002F08F4"/>
    <w:rsid w:val="002F1EDD"/>
    <w:rsid w:val="003013F2"/>
    <w:rsid w:val="0030232A"/>
    <w:rsid w:val="0030694A"/>
    <w:rsid w:val="003069F4"/>
    <w:rsid w:val="00330F4D"/>
    <w:rsid w:val="00360920"/>
    <w:rsid w:val="003711B9"/>
    <w:rsid w:val="00384709"/>
    <w:rsid w:val="00386C35"/>
    <w:rsid w:val="003A3D77"/>
    <w:rsid w:val="003B14A2"/>
    <w:rsid w:val="003B36EB"/>
    <w:rsid w:val="003B5AED"/>
    <w:rsid w:val="003C6B7B"/>
    <w:rsid w:val="004135BD"/>
    <w:rsid w:val="004302A4"/>
    <w:rsid w:val="004463BA"/>
    <w:rsid w:val="004822D4"/>
    <w:rsid w:val="00486237"/>
    <w:rsid w:val="0049290B"/>
    <w:rsid w:val="004A4451"/>
    <w:rsid w:val="004D3958"/>
    <w:rsid w:val="005008DF"/>
    <w:rsid w:val="005045D0"/>
    <w:rsid w:val="00514D18"/>
    <w:rsid w:val="00534C6C"/>
    <w:rsid w:val="00555554"/>
    <w:rsid w:val="005841C0"/>
    <w:rsid w:val="0059260F"/>
    <w:rsid w:val="005C7F55"/>
    <w:rsid w:val="005E5074"/>
    <w:rsid w:val="00612E4F"/>
    <w:rsid w:val="00613501"/>
    <w:rsid w:val="00615D5E"/>
    <w:rsid w:val="006174DA"/>
    <w:rsid w:val="00622E99"/>
    <w:rsid w:val="00625E5D"/>
    <w:rsid w:val="00657C61"/>
    <w:rsid w:val="0066370F"/>
    <w:rsid w:val="006A0784"/>
    <w:rsid w:val="006A697B"/>
    <w:rsid w:val="006B4DDE"/>
    <w:rsid w:val="006C720B"/>
    <w:rsid w:val="006E1532"/>
    <w:rsid w:val="006E4597"/>
    <w:rsid w:val="006F18F6"/>
    <w:rsid w:val="00743968"/>
    <w:rsid w:val="007676AC"/>
    <w:rsid w:val="00785415"/>
    <w:rsid w:val="00786294"/>
    <w:rsid w:val="00791CB9"/>
    <w:rsid w:val="00793130"/>
    <w:rsid w:val="00797DEE"/>
    <w:rsid w:val="007A1BE1"/>
    <w:rsid w:val="007B3233"/>
    <w:rsid w:val="007B5A42"/>
    <w:rsid w:val="007C199B"/>
    <w:rsid w:val="007D3073"/>
    <w:rsid w:val="007D64B9"/>
    <w:rsid w:val="007D72D4"/>
    <w:rsid w:val="007D73CE"/>
    <w:rsid w:val="007E0452"/>
    <w:rsid w:val="008070C0"/>
    <w:rsid w:val="00811C12"/>
    <w:rsid w:val="0083467F"/>
    <w:rsid w:val="00845778"/>
    <w:rsid w:val="00846BB3"/>
    <w:rsid w:val="00887E28"/>
    <w:rsid w:val="008D5C3A"/>
    <w:rsid w:val="008E2870"/>
    <w:rsid w:val="008E6DA2"/>
    <w:rsid w:val="008F6DD5"/>
    <w:rsid w:val="00907B1E"/>
    <w:rsid w:val="0093677F"/>
    <w:rsid w:val="00943AFD"/>
    <w:rsid w:val="00963A51"/>
    <w:rsid w:val="00982561"/>
    <w:rsid w:val="00983B6E"/>
    <w:rsid w:val="009936F8"/>
    <w:rsid w:val="009A3772"/>
    <w:rsid w:val="009D17F0"/>
    <w:rsid w:val="00A42796"/>
    <w:rsid w:val="00A5311D"/>
    <w:rsid w:val="00AA3D10"/>
    <w:rsid w:val="00AB1B6B"/>
    <w:rsid w:val="00AD3B58"/>
    <w:rsid w:val="00AF56C6"/>
    <w:rsid w:val="00AF7CB2"/>
    <w:rsid w:val="00B032E8"/>
    <w:rsid w:val="00B0458E"/>
    <w:rsid w:val="00B10AF3"/>
    <w:rsid w:val="00B57F96"/>
    <w:rsid w:val="00B67892"/>
    <w:rsid w:val="00B71E27"/>
    <w:rsid w:val="00BA4D33"/>
    <w:rsid w:val="00BC0E8C"/>
    <w:rsid w:val="00BC2D06"/>
    <w:rsid w:val="00C169B8"/>
    <w:rsid w:val="00C25E08"/>
    <w:rsid w:val="00C744EB"/>
    <w:rsid w:val="00C90702"/>
    <w:rsid w:val="00C917FF"/>
    <w:rsid w:val="00C9766A"/>
    <w:rsid w:val="00CB6B28"/>
    <w:rsid w:val="00CC4F39"/>
    <w:rsid w:val="00CD544C"/>
    <w:rsid w:val="00CF4256"/>
    <w:rsid w:val="00D04FE8"/>
    <w:rsid w:val="00D176CF"/>
    <w:rsid w:val="00D17AD5"/>
    <w:rsid w:val="00D271E3"/>
    <w:rsid w:val="00D401E0"/>
    <w:rsid w:val="00D47A80"/>
    <w:rsid w:val="00D85807"/>
    <w:rsid w:val="00D87349"/>
    <w:rsid w:val="00D91EE9"/>
    <w:rsid w:val="00D9627A"/>
    <w:rsid w:val="00D97220"/>
    <w:rsid w:val="00DC01E9"/>
    <w:rsid w:val="00DD0F60"/>
    <w:rsid w:val="00DE0504"/>
    <w:rsid w:val="00DE2701"/>
    <w:rsid w:val="00E14D47"/>
    <w:rsid w:val="00E1641C"/>
    <w:rsid w:val="00E26708"/>
    <w:rsid w:val="00E34958"/>
    <w:rsid w:val="00E36610"/>
    <w:rsid w:val="00E37AB0"/>
    <w:rsid w:val="00E56C9C"/>
    <w:rsid w:val="00E71C39"/>
    <w:rsid w:val="00EA56E6"/>
    <w:rsid w:val="00EA694D"/>
    <w:rsid w:val="00EC335F"/>
    <w:rsid w:val="00EC48FB"/>
    <w:rsid w:val="00ED3965"/>
    <w:rsid w:val="00ED4879"/>
    <w:rsid w:val="00EF232A"/>
    <w:rsid w:val="00F05A69"/>
    <w:rsid w:val="00F43FFD"/>
    <w:rsid w:val="00F44236"/>
    <w:rsid w:val="00F52517"/>
    <w:rsid w:val="00FA57B2"/>
    <w:rsid w:val="00FB0556"/>
    <w:rsid w:val="00FB509B"/>
    <w:rsid w:val="00FC3D4B"/>
    <w:rsid w:val="00FC6312"/>
    <w:rsid w:val="00FE36E3"/>
    <w:rsid w:val="00FE6B01"/>
    <w:rsid w:val="04F8ED3A"/>
    <w:rsid w:val="10CE1574"/>
    <w:rsid w:val="216D8E22"/>
    <w:rsid w:val="24F4BDC1"/>
    <w:rsid w:val="41CB514C"/>
    <w:rsid w:val="4E5A2288"/>
    <w:rsid w:val="5F61AA0F"/>
    <w:rsid w:val="64EF9A8C"/>
    <w:rsid w:val="764B0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Style1">
    <w:name w:val="Style1"/>
    <w:basedOn w:val="Normal"/>
    <w:rsid w:val="0083467F"/>
  </w:style>
  <w:style w:type="character" w:styleId="Mention">
    <w:name w:val="Mention"/>
    <w:basedOn w:val="DefaultParagraphFont"/>
    <w:uiPriority w:val="99"/>
    <w:unhideWhenUsed/>
    <w:rsid w:val="00982561"/>
    <w:rPr>
      <w:color w:val="2B579A"/>
      <w:shd w:val="clear" w:color="auto" w:fill="E1DFDD"/>
    </w:rPr>
  </w:style>
  <w:style w:type="paragraph" w:styleId="ListParagraph">
    <w:name w:val="List Paragraph"/>
    <w:basedOn w:val="Normal"/>
    <w:uiPriority w:val="34"/>
    <w:qFormat/>
    <w:rsid w:val="006C720B"/>
    <w:pPr>
      <w:ind w:left="720"/>
      <w:contextualSpacing/>
    </w:pPr>
  </w:style>
  <w:style w:type="character" w:customStyle="1" w:styleId="HeaderChar">
    <w:name w:val="Header Char"/>
    <w:basedOn w:val="DefaultParagraphFont"/>
    <w:link w:val="Header"/>
    <w:rsid w:val="006C720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2" TargetMode="External"/><Relationship Id="rId24" Type="http://schemas.openxmlformats.org/officeDocument/2006/relationships/hyperlink" Target="mailto:Brittney.Albracht@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Katie.rich@vistracorp.com" TargetMode="Externa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841BB-98A3-47B4-9951-A8E73205C039}">
  <ds:schemaRefs>
    <ds:schemaRef ds:uri="http://schemas.microsoft.com/sharepoint/v3/contenttype/forms"/>
  </ds:schemaRefs>
</ds:datastoreItem>
</file>

<file path=customXml/itemProps2.xml><?xml version="1.0" encoding="utf-8"?>
<ds:datastoreItem xmlns:ds="http://schemas.openxmlformats.org/officeDocument/2006/customXml" ds:itemID="{260C591C-6812-4937-83AE-EC538F1432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CEACA0-9E61-49FA-B906-DB2B61931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1567</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6</cp:revision>
  <cp:lastPrinted>2013-11-15T22:11:00Z</cp:lastPrinted>
  <dcterms:created xsi:type="dcterms:W3CDTF">2024-07-23T21:49:00Z</dcterms:created>
  <dcterms:modified xsi:type="dcterms:W3CDTF">2024-07-23T22:09:00Z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